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CB9" w:rsidRPr="00A82DCC" w:rsidRDefault="000A5CB9" w:rsidP="00F95C86">
      <w:pPr>
        <w:ind w:firstLine="0"/>
        <w:rPr>
          <w:lang w:val="cs-CZ"/>
        </w:rPr>
      </w:pPr>
    </w:p>
    <w:p w:rsidR="000A5CB9" w:rsidRPr="00A82DCC" w:rsidRDefault="000A5CB9" w:rsidP="00F95C86">
      <w:pPr>
        <w:ind w:firstLine="0"/>
        <w:rPr>
          <w:lang w:val="cs-CZ"/>
        </w:rPr>
      </w:pPr>
    </w:p>
    <w:p w:rsidR="000A5CB9" w:rsidRPr="00A82DCC" w:rsidRDefault="000A5CB9" w:rsidP="00F95C86">
      <w:pPr>
        <w:ind w:firstLine="0"/>
        <w:rPr>
          <w:lang w:val="cs-CZ"/>
        </w:rPr>
      </w:pPr>
    </w:p>
    <w:p w:rsidR="000A5CB9" w:rsidRPr="00A82DCC" w:rsidRDefault="000A5CB9" w:rsidP="005E0CEF">
      <w:pPr>
        <w:spacing w:before="120"/>
        <w:ind w:firstLine="0"/>
        <w:jc w:val="center"/>
        <w:rPr>
          <w:b/>
          <w:sz w:val="32"/>
          <w:szCs w:val="32"/>
          <w:u w:val="single"/>
          <w:lang w:val="cs-CZ"/>
        </w:rPr>
      </w:pPr>
      <w:r w:rsidRPr="00A82DCC">
        <w:rPr>
          <w:b/>
          <w:sz w:val="32"/>
          <w:szCs w:val="32"/>
          <w:u w:val="single"/>
          <w:lang w:val="cs-CZ"/>
        </w:rPr>
        <w:t xml:space="preserve">Dokumentace pro </w:t>
      </w:r>
      <w:r w:rsidR="00214757">
        <w:rPr>
          <w:b/>
          <w:sz w:val="32"/>
          <w:szCs w:val="32"/>
          <w:u w:val="single"/>
          <w:lang w:val="cs-CZ"/>
        </w:rPr>
        <w:t>územní souhlas</w:t>
      </w:r>
    </w:p>
    <w:p w:rsidR="000A5CB9" w:rsidRPr="00A82DCC" w:rsidRDefault="000A5CB9" w:rsidP="005E0CEF">
      <w:pPr>
        <w:ind w:firstLine="0"/>
        <w:jc w:val="center"/>
        <w:rPr>
          <w:lang w:val="cs-CZ"/>
        </w:rPr>
      </w:pPr>
    </w:p>
    <w:p w:rsidR="000A5CB9" w:rsidRPr="009F6FEB" w:rsidRDefault="000A5CB9" w:rsidP="009F6FEB">
      <w:pPr>
        <w:pStyle w:val="Styl6"/>
      </w:pPr>
      <w:r w:rsidRPr="009F6FEB">
        <w:t>A. Průvodní zpráva</w:t>
      </w:r>
    </w:p>
    <w:p w:rsidR="000A5CB9" w:rsidRPr="009F6FEB" w:rsidRDefault="000A5CB9" w:rsidP="009F6FEB">
      <w:pPr>
        <w:pStyle w:val="Styl6"/>
      </w:pPr>
      <w:r w:rsidRPr="009F6FEB">
        <w:t>B. Souhrnná technická zpráva</w:t>
      </w:r>
    </w:p>
    <w:p w:rsidR="000A5CB9" w:rsidRPr="00A82DCC" w:rsidRDefault="000A5CB9" w:rsidP="00F95C86">
      <w:pPr>
        <w:ind w:firstLine="0"/>
        <w:rPr>
          <w:lang w:val="cs-CZ"/>
        </w:rPr>
      </w:pPr>
    </w:p>
    <w:p w:rsidR="000A5CB9" w:rsidRPr="00A82DCC" w:rsidRDefault="000A5CB9" w:rsidP="00F95C86">
      <w:pPr>
        <w:ind w:firstLine="0"/>
        <w:rPr>
          <w:lang w:val="cs-CZ"/>
        </w:rPr>
      </w:pPr>
    </w:p>
    <w:p w:rsidR="000A5CB9" w:rsidRPr="00A82DCC" w:rsidRDefault="000A5CB9" w:rsidP="004F1658">
      <w:pPr>
        <w:ind w:firstLine="0"/>
        <w:rPr>
          <w:lang w:val="cs-CZ"/>
        </w:rPr>
      </w:pPr>
    </w:p>
    <w:p w:rsidR="000A5CB9" w:rsidRPr="00275B1B" w:rsidRDefault="000A5CB9" w:rsidP="003E0923">
      <w:pPr>
        <w:ind w:left="1418" w:hanging="1418"/>
        <w:rPr>
          <w:sz w:val="28"/>
          <w:szCs w:val="28"/>
          <w:lang w:val="cs-CZ"/>
        </w:rPr>
      </w:pPr>
      <w:r w:rsidRPr="00A82DCC">
        <w:rPr>
          <w:b/>
          <w:sz w:val="28"/>
          <w:szCs w:val="28"/>
          <w:lang w:val="cs-CZ"/>
        </w:rPr>
        <w:t>Stavba:</w:t>
      </w:r>
      <w:r w:rsidRPr="00A82DCC">
        <w:rPr>
          <w:sz w:val="28"/>
          <w:szCs w:val="28"/>
          <w:lang w:val="cs-CZ"/>
        </w:rPr>
        <w:tab/>
        <w:t xml:space="preserve">  </w:t>
      </w:r>
      <w:r w:rsidR="00214757">
        <w:rPr>
          <w:sz w:val="28"/>
          <w:szCs w:val="28"/>
          <w:lang w:val="cs-CZ"/>
        </w:rPr>
        <w:t>Obnova vodovodu a kanalizace na parc.č. 3039/3 v k.ú. Staré Hobzí</w:t>
      </w:r>
    </w:p>
    <w:p w:rsidR="000A5CB9" w:rsidRPr="00A82DCC" w:rsidRDefault="000A5CB9" w:rsidP="0067135A">
      <w:pPr>
        <w:ind w:left="1418" w:hanging="1418"/>
        <w:rPr>
          <w:sz w:val="28"/>
          <w:szCs w:val="28"/>
          <w:lang w:val="cs-CZ"/>
        </w:rPr>
      </w:pPr>
      <w:r w:rsidRPr="00A82DCC">
        <w:rPr>
          <w:b/>
          <w:sz w:val="28"/>
          <w:szCs w:val="28"/>
          <w:lang w:val="cs-CZ"/>
        </w:rPr>
        <w:t>Místo:</w:t>
      </w:r>
      <w:r w:rsidRPr="00A82DCC">
        <w:rPr>
          <w:b/>
          <w:sz w:val="28"/>
          <w:szCs w:val="28"/>
          <w:lang w:val="cs-CZ"/>
        </w:rPr>
        <w:tab/>
        <w:t xml:space="preserve">  </w:t>
      </w:r>
      <w:r>
        <w:rPr>
          <w:sz w:val="28"/>
          <w:szCs w:val="28"/>
          <w:lang w:val="cs-CZ"/>
        </w:rPr>
        <w:t xml:space="preserve">k.ú. </w:t>
      </w:r>
      <w:r w:rsidR="00214757">
        <w:rPr>
          <w:sz w:val="28"/>
          <w:szCs w:val="28"/>
          <w:lang w:val="cs-CZ"/>
        </w:rPr>
        <w:t>Staré Hobzí</w:t>
      </w:r>
    </w:p>
    <w:p w:rsidR="000A5CB9" w:rsidRPr="004F1658" w:rsidRDefault="000A5CB9" w:rsidP="008A6C35">
      <w:pPr>
        <w:spacing w:before="120"/>
        <w:ind w:firstLine="0"/>
        <w:rPr>
          <w:rFonts w:ascii="Arial" w:hAnsi="Arial" w:cs="Arial"/>
          <w:iCs/>
          <w:sz w:val="28"/>
        </w:rPr>
      </w:pPr>
      <w:r w:rsidRPr="00A82DCC">
        <w:rPr>
          <w:b/>
          <w:sz w:val="28"/>
          <w:szCs w:val="28"/>
          <w:lang w:val="cs-CZ"/>
        </w:rPr>
        <w:t xml:space="preserve">Investor:      </w:t>
      </w:r>
      <w:r w:rsidR="00214757">
        <w:rPr>
          <w:sz w:val="28"/>
          <w:szCs w:val="28"/>
          <w:lang w:val="cs-CZ"/>
        </w:rPr>
        <w:t>Obec Staré Hobzí, č.p. 35, 378 71 Staré Hobzí</w:t>
      </w:r>
    </w:p>
    <w:p w:rsidR="000A5CB9" w:rsidRPr="00275B1B" w:rsidRDefault="000A5CB9" w:rsidP="00275B1B">
      <w:pPr>
        <w:spacing w:line="286" w:lineRule="atLeast"/>
        <w:ind w:firstLine="0"/>
        <w:rPr>
          <w:rFonts w:ascii="Arial" w:hAnsi="Arial" w:cs="Arial"/>
          <w:color w:val="000000"/>
          <w:sz w:val="20"/>
          <w:szCs w:val="20"/>
        </w:rPr>
      </w:pPr>
    </w:p>
    <w:p w:rsidR="00A10F36" w:rsidRDefault="000A5CB9" w:rsidP="00F77990">
      <w:pPr>
        <w:ind w:firstLine="0"/>
        <w:jc w:val="left"/>
        <w:rPr>
          <w:sz w:val="28"/>
          <w:szCs w:val="28"/>
          <w:lang w:val="cs-CZ"/>
        </w:rPr>
      </w:pPr>
      <w:r w:rsidRPr="00A82DCC">
        <w:rPr>
          <w:b/>
          <w:sz w:val="28"/>
          <w:szCs w:val="28"/>
          <w:lang w:val="cs-CZ"/>
        </w:rPr>
        <w:t>Stupeň:</w:t>
      </w:r>
      <w:r w:rsidRPr="00A82DCC">
        <w:rPr>
          <w:sz w:val="28"/>
          <w:szCs w:val="28"/>
          <w:lang w:val="cs-CZ"/>
        </w:rPr>
        <w:tab/>
        <w:t xml:space="preserve">  Dokumentace pro</w:t>
      </w:r>
      <w:r w:rsidR="00B333E4">
        <w:rPr>
          <w:sz w:val="28"/>
          <w:szCs w:val="28"/>
          <w:lang w:val="cs-CZ"/>
        </w:rPr>
        <w:t xml:space="preserve"> </w:t>
      </w:r>
      <w:r w:rsidR="00214757">
        <w:rPr>
          <w:sz w:val="28"/>
          <w:szCs w:val="28"/>
          <w:lang w:val="cs-CZ"/>
        </w:rPr>
        <w:t>územní souhlas</w:t>
      </w:r>
    </w:p>
    <w:p w:rsidR="00A10F36" w:rsidRDefault="00A10F36" w:rsidP="00F77990">
      <w:pPr>
        <w:ind w:firstLine="0"/>
        <w:jc w:val="left"/>
        <w:rPr>
          <w:sz w:val="28"/>
          <w:szCs w:val="28"/>
          <w:lang w:val="cs-CZ"/>
        </w:rPr>
      </w:pPr>
    </w:p>
    <w:p w:rsidR="00A10F36" w:rsidRDefault="00A10F36" w:rsidP="00F77990">
      <w:pPr>
        <w:ind w:firstLine="0"/>
        <w:jc w:val="left"/>
        <w:rPr>
          <w:sz w:val="28"/>
          <w:szCs w:val="28"/>
          <w:lang w:val="cs-CZ"/>
        </w:rPr>
      </w:pPr>
    </w:p>
    <w:p w:rsidR="00A10F36" w:rsidRDefault="00A10F36" w:rsidP="00F77990">
      <w:pPr>
        <w:ind w:firstLine="0"/>
        <w:jc w:val="left"/>
        <w:rPr>
          <w:sz w:val="28"/>
          <w:szCs w:val="28"/>
          <w:lang w:val="cs-CZ"/>
        </w:rPr>
      </w:pPr>
    </w:p>
    <w:p w:rsidR="00A10F36" w:rsidRDefault="00A10F36" w:rsidP="00A10F36">
      <w:pPr>
        <w:ind w:left="6372" w:firstLine="708"/>
        <w:jc w:val="left"/>
        <w:rPr>
          <w:sz w:val="28"/>
          <w:szCs w:val="28"/>
          <w:lang w:val="cs-CZ"/>
        </w:rPr>
      </w:pPr>
    </w:p>
    <w:p w:rsidR="00A10F36" w:rsidRDefault="00A10F36" w:rsidP="00F77990">
      <w:pPr>
        <w:ind w:firstLine="0"/>
        <w:jc w:val="left"/>
        <w:rPr>
          <w:sz w:val="28"/>
          <w:szCs w:val="28"/>
          <w:lang w:val="cs-CZ"/>
        </w:rPr>
      </w:pPr>
    </w:p>
    <w:p w:rsidR="000A5CB9" w:rsidRPr="00A82DCC" w:rsidRDefault="000A5CB9" w:rsidP="00F77990">
      <w:pPr>
        <w:ind w:firstLine="0"/>
        <w:jc w:val="left"/>
        <w:rPr>
          <w:b/>
          <w:lang w:val="cs-CZ"/>
        </w:rPr>
      </w:pPr>
      <w:r w:rsidRPr="00A82DCC">
        <w:rPr>
          <w:lang w:val="cs-CZ"/>
        </w:rPr>
        <w:br w:type="page"/>
      </w:r>
      <w:r w:rsidRPr="00A82DCC">
        <w:rPr>
          <w:b/>
          <w:sz w:val="24"/>
          <w:szCs w:val="24"/>
          <w:lang w:val="cs-CZ"/>
        </w:rPr>
        <w:lastRenderedPageBreak/>
        <w:t>Obsah:</w:t>
      </w:r>
    </w:p>
    <w:p w:rsidR="00F336FA" w:rsidRDefault="00BE404F">
      <w:pPr>
        <w:pStyle w:val="Obsah1"/>
        <w:tabs>
          <w:tab w:val="left" w:pos="709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cs-CZ" w:eastAsia="cs-CZ"/>
        </w:rPr>
      </w:pPr>
      <w:r w:rsidRPr="00A82DCC">
        <w:rPr>
          <w:rFonts w:ascii="Calibri" w:hAnsi="Calibri"/>
          <w:sz w:val="20"/>
          <w:szCs w:val="20"/>
          <w:lang w:val="cs-CZ"/>
        </w:rPr>
        <w:fldChar w:fldCharType="begin"/>
      </w:r>
      <w:r w:rsidR="000A5CB9" w:rsidRPr="00A82DCC">
        <w:rPr>
          <w:rFonts w:ascii="Calibri" w:hAnsi="Calibri"/>
          <w:sz w:val="20"/>
          <w:szCs w:val="20"/>
          <w:lang w:val="cs-CZ"/>
        </w:rPr>
        <w:instrText xml:space="preserve"> TOC \o "1-3" \h \z \u </w:instrText>
      </w:r>
      <w:r w:rsidRPr="00A82DCC">
        <w:rPr>
          <w:rFonts w:ascii="Calibri" w:hAnsi="Calibri"/>
          <w:sz w:val="20"/>
          <w:szCs w:val="20"/>
          <w:lang w:val="cs-CZ"/>
        </w:rPr>
        <w:fldChar w:fldCharType="separate"/>
      </w:r>
      <w:hyperlink w:anchor="_Toc66255016" w:history="1">
        <w:r w:rsidR="00F336FA" w:rsidRPr="00BF0507">
          <w:rPr>
            <w:rStyle w:val="Hypertextovodkaz"/>
            <w:noProof/>
            <w:lang w:val="cs-CZ"/>
          </w:rPr>
          <w:t>A.</w:t>
        </w:r>
        <w:r w:rsidR="00F336F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Průvodní zpráva</w:t>
        </w:r>
        <w:r w:rsidR="00F336F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336FA" w:rsidRDefault="00F050D5">
      <w:pPr>
        <w:pStyle w:val="Obsah2"/>
        <w:tabs>
          <w:tab w:val="left" w:pos="709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cs-CZ" w:eastAsia="cs-CZ"/>
        </w:rPr>
      </w:pPr>
      <w:hyperlink w:anchor="_Toc66255017" w:history="1">
        <w:r w:rsidR="00F336FA" w:rsidRPr="00BF0507">
          <w:rPr>
            <w:rStyle w:val="Hypertextovodkaz"/>
            <w:noProof/>
            <w:lang w:val="cs-CZ"/>
          </w:rPr>
          <w:t>A.1.</w:t>
        </w:r>
        <w:r w:rsidR="00F336F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Identifikační údaje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_Toc66255017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6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F050D5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18" w:history="1">
        <w:r w:rsidR="00F336FA" w:rsidRPr="00BF0507">
          <w:rPr>
            <w:rStyle w:val="Hypertextovodkaz"/>
            <w:noProof/>
            <w:snapToGrid w:val="0"/>
            <w:w w:val="0"/>
            <w:lang w:val="cs-CZ"/>
          </w:rPr>
          <w:t>A.1.1.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Údaje o stavbě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_Toc66255018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6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F050D5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19" w:history="1">
        <w:r w:rsidR="00F336FA" w:rsidRPr="00BF0507">
          <w:rPr>
            <w:rStyle w:val="Hypertextovodkaz"/>
            <w:noProof/>
            <w:snapToGrid w:val="0"/>
            <w:w w:val="0"/>
            <w:lang w:val="cs-CZ"/>
          </w:rPr>
          <w:t>A.1.2.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Údaje o stavebníkovi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_Toc66255019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6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F050D5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20" w:history="1">
        <w:r w:rsidR="00F336FA" w:rsidRPr="00BF0507">
          <w:rPr>
            <w:rStyle w:val="Hypertextovodkaz"/>
            <w:noProof/>
            <w:snapToGrid w:val="0"/>
            <w:w w:val="0"/>
            <w:lang w:val="cs-CZ"/>
          </w:rPr>
          <w:t>A.1.3.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Údaje o zpracovateli SPOLEČNÉ dokumentace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_Toc66255020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6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F050D5">
      <w:pPr>
        <w:pStyle w:val="Obsah2"/>
        <w:tabs>
          <w:tab w:val="left" w:pos="709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cs-CZ" w:eastAsia="cs-CZ"/>
        </w:rPr>
      </w:pPr>
      <w:hyperlink w:anchor="_Toc66255021" w:history="1">
        <w:r w:rsidR="00F336FA" w:rsidRPr="00BF0507">
          <w:rPr>
            <w:rStyle w:val="Hypertextovodkaz"/>
            <w:noProof/>
            <w:lang w:val="cs-CZ"/>
          </w:rPr>
          <w:t>A.2.</w:t>
        </w:r>
        <w:r w:rsidR="00F336F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ČLENĚNÍ STAVBY NA OBJEKTY A TECHNICKÁ A TECHNOLOGICKÁ ZAŘÍZENÍ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_Toc66255021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7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F050D5">
      <w:pPr>
        <w:pStyle w:val="Obsah2"/>
        <w:tabs>
          <w:tab w:val="left" w:pos="709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cs-CZ" w:eastAsia="cs-CZ"/>
        </w:rPr>
      </w:pPr>
      <w:hyperlink w:anchor="_Toc66255022" w:history="1">
        <w:r w:rsidR="00F336FA" w:rsidRPr="00BF0507">
          <w:rPr>
            <w:rStyle w:val="Hypertextovodkaz"/>
            <w:noProof/>
            <w:lang w:val="cs-CZ"/>
          </w:rPr>
          <w:t>A.3.</w:t>
        </w:r>
        <w:r w:rsidR="00F336F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Seznam vstupních podkladů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_Toc66255022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7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F050D5">
      <w:pPr>
        <w:pStyle w:val="Obsah1"/>
        <w:tabs>
          <w:tab w:val="left" w:pos="709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cs-CZ" w:eastAsia="cs-CZ"/>
        </w:rPr>
      </w:pPr>
      <w:hyperlink w:anchor="_Toc66255023" w:history="1">
        <w:r w:rsidR="00F336FA" w:rsidRPr="00BF0507">
          <w:rPr>
            <w:rStyle w:val="Hypertextovodkaz"/>
            <w:noProof/>
            <w:lang w:val="cs-CZ"/>
          </w:rPr>
          <w:t>B.</w:t>
        </w:r>
        <w:r w:rsidR="00F336F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Souhrnná technická zpráva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_Toc66255023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8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F050D5">
      <w:pPr>
        <w:pStyle w:val="Obsah2"/>
        <w:tabs>
          <w:tab w:val="left" w:pos="709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cs-CZ" w:eastAsia="cs-CZ"/>
        </w:rPr>
      </w:pPr>
      <w:hyperlink w:anchor="_Toc66255024" w:history="1">
        <w:r w:rsidR="00F336FA" w:rsidRPr="00BF0507">
          <w:rPr>
            <w:rStyle w:val="Hypertextovodkaz"/>
            <w:noProof/>
            <w:lang w:val="cs-CZ"/>
          </w:rPr>
          <w:t>B.1.</w:t>
        </w:r>
        <w:r w:rsidR="00F336F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POPIS ÚZEMÍ STAVBY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_Toc66255024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8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F050D5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25" w:history="1">
        <w:r w:rsidR="00F336FA" w:rsidRPr="00BF0507">
          <w:rPr>
            <w:rStyle w:val="Hypertextovodkaz"/>
            <w:noProof/>
            <w:lang w:val="cs-CZ"/>
          </w:rPr>
          <w:t>B.1.1.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cHARAKTERISTIKA ÚZEMÍ, STAVEBNÍHO POZEMKU A PRŮBĚHU LINIOVÉ TRASY, ZASTAVĚNÉ ÚZEMÍ A NEZASTAVĚNÉ ÚZEMÍ, SOULAD NAVRHOVANÉ STAVBY S CHARAKTEREM ÚZEMÍ, DOSAVADNÍ VYUŽITÍ A ZASTAVĚNOST ÚZEMÍ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_Toc66255025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8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F050D5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26" w:history="1">
        <w:r w:rsidR="00F336FA" w:rsidRPr="00BF0507">
          <w:rPr>
            <w:rStyle w:val="Hypertextovodkaz"/>
            <w:noProof/>
            <w:lang w:val="cs-CZ"/>
          </w:rPr>
          <w:t>B.1.2.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údaje o souladu s územně plánovací dokumentací, s cíli a úkoly územního plánování, včetně informace o vydané územně plánovací dokumentací )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_Toc66255026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8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F050D5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27" w:history="1">
        <w:r w:rsidR="00F336FA" w:rsidRPr="00BF0507">
          <w:rPr>
            <w:rStyle w:val="Hypertextovodkaz"/>
            <w:noProof/>
            <w:lang w:val="cs-CZ"/>
          </w:rPr>
          <w:t>B.1.3.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informace o vydaných rozhodnutích o povolení vyjímky z obechných požadavků na využití území,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_Toc66255027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8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F050D5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28" w:history="1">
        <w:r w:rsidR="00F336FA" w:rsidRPr="00BF0507">
          <w:rPr>
            <w:rStyle w:val="Hypertextovodkaz"/>
            <w:noProof/>
          </w:rPr>
          <w:t>B.1.4.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</w:rPr>
          <w:t>informace o tom, zda a v jakých částech dokumentace jsou zohledněny podmínky závazných stanovisek dotčených orgánů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_Toc66255028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8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F050D5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29" w:history="1">
        <w:r w:rsidR="00F336FA" w:rsidRPr="00BF0507">
          <w:rPr>
            <w:rStyle w:val="Hypertextovodkaz"/>
            <w:noProof/>
          </w:rPr>
          <w:t>B.1.5.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</w:rPr>
          <w:t>výčet a závěry provedených průzkumů a rozborů – geologický průzkum, hydrogeologický průzkum, stavebně historický průzkum apod.,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_Toc66255029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8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F050D5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30" w:history="1">
        <w:r w:rsidR="00F336FA" w:rsidRPr="00BF0507">
          <w:rPr>
            <w:rStyle w:val="Hypertextovodkaz"/>
            <w:noProof/>
          </w:rPr>
          <w:t>B.1.6.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</w:rPr>
          <w:t>OCHRANA ÚZEMÍ PODLE JINÝCH PRÁVNÍCH PŘEDPISŮ,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_Toc66255030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9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F050D5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31" w:history="1">
        <w:r w:rsidR="00F336FA" w:rsidRPr="00BF0507">
          <w:rPr>
            <w:rStyle w:val="Hypertextovodkaz"/>
            <w:noProof/>
          </w:rPr>
          <w:t>B.1.7.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</w:rPr>
          <w:t>POLOHA VZHLEDEM K ZÁPLAVOVÉMU ÚZEMÍ, PODDOLOVANÉMU ÚZEMÍ APOD.,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_Toc66255031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9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F050D5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32" w:history="1">
        <w:r w:rsidR="00F336FA" w:rsidRPr="00BF0507">
          <w:rPr>
            <w:rStyle w:val="Hypertextovodkaz"/>
            <w:noProof/>
          </w:rPr>
          <w:t>B.1.8.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</w:rPr>
          <w:t>vliv stavby na okolní stavby a pozemky, ochraNA OKOLÍ, VLIV STAVBY NA ODTOKOVÉ POMĚRY V ÚZEMÍ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_Toc66255032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9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F050D5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33" w:history="1">
        <w:r w:rsidR="00F336FA" w:rsidRPr="00BF0507">
          <w:rPr>
            <w:rStyle w:val="Hypertextovodkaz"/>
            <w:noProof/>
          </w:rPr>
          <w:t>B.1.9.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</w:rPr>
          <w:t>POŽADAVKY NA SANACE, DEMOLICE A KÁCENÍ DŘEVIN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_Toc66255033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9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F050D5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34" w:history="1">
        <w:r w:rsidR="00F336FA" w:rsidRPr="00BF0507">
          <w:rPr>
            <w:rStyle w:val="Hypertextovodkaz"/>
            <w:noProof/>
          </w:rPr>
          <w:t>B.1.10.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</w:rPr>
          <w:t>POŽADAVKY NA MAXIMÁLNÍ DOČASNÉ A TRVALÉ ZÁBORY ZEMĚDĚLSKÉHO PŮDNÍHO FONDU NEBO POZEMKŮ URČENÝCH K PLNĚNÍ FUNKCE LESA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_Toc66255034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10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F050D5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35" w:history="1">
        <w:r w:rsidR="00F336FA" w:rsidRPr="00BF0507">
          <w:rPr>
            <w:rStyle w:val="Hypertextovodkaz"/>
            <w:noProof/>
          </w:rPr>
          <w:t>B.1.11.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</w:rPr>
          <w:t>územně technické podmínky - zejména možnost napojení na stávají dopravní a technickou infrastrukturu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_Toc66255035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10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F050D5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36" w:history="1">
        <w:r w:rsidR="00F336FA" w:rsidRPr="00BF0507">
          <w:rPr>
            <w:rStyle w:val="Hypertextovodkaz"/>
            <w:noProof/>
          </w:rPr>
          <w:t>B.1.12.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</w:rPr>
          <w:t>věcné a časové vazby stavby, podmiňující, vyvolané, související investice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_Toc66255036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10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F050D5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37" w:history="1">
        <w:r w:rsidR="00F336FA" w:rsidRPr="00BF0507">
          <w:rPr>
            <w:rStyle w:val="Hypertextovodkaz"/>
            <w:noProof/>
          </w:rPr>
          <w:t>B.1.13.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</w:rPr>
          <w:t>seznam pozemků a staveb podle katastru nemovitostí, na kterých se stavba umisťuje a provádí, seznam pozemků podle katastru nemovitostí, na kterých vznikne ochraNNÉ nebo bezpečnostní pásmo,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_Toc66255037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10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F050D5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38" w:history="1">
        <w:r w:rsidR="00F336FA" w:rsidRPr="00BF0507">
          <w:rPr>
            <w:rStyle w:val="Hypertextovodkaz"/>
            <w:noProof/>
          </w:rPr>
          <w:t>B.1.14.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</w:rPr>
          <w:t>Meteorologické a klimatické údaje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_Toc66255038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10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F050D5">
      <w:pPr>
        <w:pStyle w:val="Obsah2"/>
        <w:tabs>
          <w:tab w:val="left" w:pos="709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cs-CZ" w:eastAsia="cs-CZ"/>
        </w:rPr>
      </w:pPr>
      <w:hyperlink w:anchor="_Toc66255039" w:history="1">
        <w:r w:rsidR="00F336FA" w:rsidRPr="00BF0507">
          <w:rPr>
            <w:rStyle w:val="Hypertextovodkaz"/>
            <w:noProof/>
          </w:rPr>
          <w:t>B.2.</w:t>
        </w:r>
        <w:r w:rsidR="00F336F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</w:rPr>
          <w:t>Celkový popis stavby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_Toc66255039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11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F050D5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40" w:history="1">
        <w:r w:rsidR="00F336FA" w:rsidRPr="00BF0507">
          <w:rPr>
            <w:rStyle w:val="Hypertextovodkaz"/>
            <w:noProof/>
          </w:rPr>
          <w:t>B.2.1.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</w:rPr>
          <w:t>základní charakteristika stavby a jejího užívání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_Toc66255040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11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F050D5">
      <w:pPr>
        <w:pStyle w:val="Obsah3"/>
        <w:tabs>
          <w:tab w:val="left" w:pos="1544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41" w:history="1">
        <w:r w:rsidR="00F336FA" w:rsidRPr="00BF0507">
          <w:rPr>
            <w:rStyle w:val="Hypertextovodkaz"/>
            <w:noProof/>
          </w:rPr>
          <w:t>B.2.1.1.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</w:rPr>
          <w:t>nová stavba nebo změna dokončené stavby, u změny stavby údaje o jejich současném stavu, závěry stavebně technického, případně stavebně historického průzkumu a výsledky statického posouzení nosných konstrukcí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_Toc66255041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11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F050D5">
      <w:pPr>
        <w:pStyle w:val="Obsah3"/>
        <w:tabs>
          <w:tab w:val="left" w:pos="1544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42" w:history="1">
        <w:r w:rsidR="00F336FA" w:rsidRPr="00BF0507">
          <w:rPr>
            <w:rStyle w:val="Hypertextovodkaz"/>
            <w:noProof/>
          </w:rPr>
          <w:t>B.2.1.2.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</w:rPr>
          <w:t>účel užívání stavby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_Toc66255042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11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F050D5">
      <w:pPr>
        <w:pStyle w:val="Obsah3"/>
        <w:tabs>
          <w:tab w:val="left" w:pos="1544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43" w:history="1">
        <w:r w:rsidR="00F336FA" w:rsidRPr="00BF0507">
          <w:rPr>
            <w:rStyle w:val="Hypertextovodkaz"/>
            <w:noProof/>
          </w:rPr>
          <w:t>B.2.1.3.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</w:rPr>
          <w:t>trvalá nebo dočasná stavba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_Toc66255043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11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F050D5">
      <w:pPr>
        <w:pStyle w:val="Obsah3"/>
        <w:tabs>
          <w:tab w:val="left" w:pos="1544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44" w:history="1">
        <w:r w:rsidR="00F336FA" w:rsidRPr="00BF0507">
          <w:rPr>
            <w:rStyle w:val="Hypertextovodkaz"/>
            <w:noProof/>
          </w:rPr>
          <w:t>B.2.1.4.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</w:rPr>
          <w:t>Informace o vydaných rozhodnutích o povolení vyjímky z technických požadavků na stavby a technických požadavků zabezpečujících bezbariérové užívání stavby,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_Toc66255044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11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F050D5">
      <w:pPr>
        <w:pStyle w:val="Obsah3"/>
        <w:tabs>
          <w:tab w:val="left" w:pos="1544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45" w:history="1">
        <w:r w:rsidR="00F336FA" w:rsidRPr="00BF0507">
          <w:rPr>
            <w:rStyle w:val="Hypertextovodkaz"/>
            <w:noProof/>
          </w:rPr>
          <w:t>B.2.1.5.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</w:rPr>
          <w:t>informace o tom, zda a v jakých částech dokumentace jsou zohledněny podmínky závazných stanovisek dotčených orgánů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_Toc66255045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11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F050D5">
      <w:pPr>
        <w:pStyle w:val="Obsah3"/>
        <w:tabs>
          <w:tab w:val="left" w:pos="1544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46" w:history="1">
        <w:r w:rsidR="00F336FA" w:rsidRPr="00BF0507">
          <w:rPr>
            <w:rStyle w:val="Hypertextovodkaz"/>
            <w:noProof/>
          </w:rPr>
          <w:t>B.2.1.6.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</w:rPr>
          <w:t>ochrana stavby podle jiných právních předpisů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_Toc66255046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11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F050D5">
      <w:pPr>
        <w:pStyle w:val="Obsah3"/>
        <w:tabs>
          <w:tab w:val="left" w:pos="1544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47" w:history="1">
        <w:r w:rsidR="00F336FA" w:rsidRPr="00BF0507">
          <w:rPr>
            <w:rStyle w:val="Hypertextovodkaz"/>
            <w:noProof/>
          </w:rPr>
          <w:t>B.2.1.7.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</w:rPr>
          <w:t>navrhované parametry stavby – množství dopravovaného média, délka liniové trasy, počet funkčních jednotek a velikosti apod.,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_Toc66255047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12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F050D5">
      <w:pPr>
        <w:pStyle w:val="Obsah3"/>
        <w:tabs>
          <w:tab w:val="left" w:pos="1544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48" w:history="1">
        <w:r w:rsidR="00F336FA" w:rsidRPr="00BF0507">
          <w:rPr>
            <w:rStyle w:val="Hypertextovodkaz"/>
            <w:noProof/>
          </w:rPr>
          <w:t>B.2.1.8.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</w:rPr>
          <w:t>základní bilance stavby – potřeby a spotřeby médií a hmot, hospodaření s dešťovou vodou, celkové produkované množství a druhy odpadů a emisí, třída energetické náročnosti budov apod.,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_Toc66255048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14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F050D5">
      <w:pPr>
        <w:pStyle w:val="Obsah3"/>
        <w:tabs>
          <w:tab w:val="left" w:pos="1544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49" w:history="1">
        <w:r w:rsidR="00F336FA" w:rsidRPr="00BF0507">
          <w:rPr>
            <w:rStyle w:val="Hypertextovodkaz"/>
            <w:noProof/>
          </w:rPr>
          <w:t>B.2.1.9.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</w:rPr>
          <w:t>základní předpoklady výstavby – časové údaje o realizaci stavby, členění na etapy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_Toc66255049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16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F050D5">
      <w:pPr>
        <w:pStyle w:val="Obsah3"/>
        <w:tabs>
          <w:tab w:val="left" w:pos="1645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50" w:history="1">
        <w:r w:rsidR="00F336FA" w:rsidRPr="00BF0507">
          <w:rPr>
            <w:rStyle w:val="Hypertextovodkaz"/>
            <w:noProof/>
          </w:rPr>
          <w:t>B.2.1.10.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</w:rPr>
          <w:t>orientační náklady stavby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_Toc66255050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16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F050D5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51" w:history="1">
        <w:r w:rsidR="00F336FA" w:rsidRPr="00BF0507">
          <w:rPr>
            <w:rStyle w:val="Hypertextovodkaz"/>
            <w:noProof/>
          </w:rPr>
          <w:t>B.2.2.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</w:rPr>
          <w:t>Bezpečnost při užívání stavby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_Toc66255051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16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F050D5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52" w:history="1">
        <w:r w:rsidR="00F336FA" w:rsidRPr="00BF0507">
          <w:rPr>
            <w:rStyle w:val="Hypertextovodkaz"/>
            <w:noProof/>
            <w:lang w:val="cs-CZ"/>
          </w:rPr>
          <w:t>B.2.3.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základní charakteristika objektů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_Toc66255052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16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F050D5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53" w:history="1">
        <w:r w:rsidR="00F336FA" w:rsidRPr="00BF0507">
          <w:rPr>
            <w:rStyle w:val="Hypertextovodkaz"/>
            <w:noProof/>
          </w:rPr>
          <w:t>B.2.4.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</w:rPr>
          <w:t>základní charakteristika technických a technologických zařízení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_Toc66255053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18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F050D5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54" w:history="1">
        <w:r w:rsidR="00F336FA" w:rsidRPr="00BF0507">
          <w:rPr>
            <w:rStyle w:val="Hypertextovodkaz"/>
            <w:noProof/>
            <w:lang w:val="cs-CZ"/>
          </w:rPr>
          <w:t>B.2.5.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zásady požárně bezpečnostního řešení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_Toc66255054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18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F050D5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55" w:history="1">
        <w:r w:rsidR="00F336FA" w:rsidRPr="00BF0507">
          <w:rPr>
            <w:rStyle w:val="Hypertextovodkaz"/>
            <w:noProof/>
            <w:lang w:val="cs-CZ"/>
          </w:rPr>
          <w:t>B.2.6.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HYGIENICKÉ POŽADAVKY NA STAVBY, POŽADAVKY NA PRACOVNÍ A KOMUNÁLNÍ PROSTŘEDÍ, ZÁSADY ŘEŠENÍ PARAMETRŮ STAVBY, ZÁSADY ŘEŠENÍ VLIVU STAVBY NA OKOLÍ – VIBRACE, HLUK, PRAŠNOST APOD.,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_Toc66255055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20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F050D5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56" w:history="1">
        <w:r w:rsidR="00F336FA" w:rsidRPr="00BF0507">
          <w:rPr>
            <w:rStyle w:val="Hypertextovodkaz"/>
            <w:noProof/>
            <w:lang w:val="cs-CZ"/>
          </w:rPr>
          <w:t>B.2.7.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ZÁSADY OCHRANY STAVBY PŘED NEGATIVNÍMI ÚČINKY VNĚJŠÍHO PROSTŘEDÍ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_Toc66255056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21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F050D5">
      <w:pPr>
        <w:pStyle w:val="Obsah2"/>
        <w:tabs>
          <w:tab w:val="left" w:pos="709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cs-CZ" w:eastAsia="cs-CZ"/>
        </w:rPr>
      </w:pPr>
      <w:hyperlink w:anchor="_Toc66255057" w:history="1">
        <w:r w:rsidR="00F336FA" w:rsidRPr="00BF0507">
          <w:rPr>
            <w:rStyle w:val="Hypertextovodkaz"/>
            <w:noProof/>
          </w:rPr>
          <w:t>B.3.</w:t>
        </w:r>
        <w:r w:rsidR="00F336F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</w:rPr>
          <w:t>připojení na technickou infrastrukturu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_Toc66255057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21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F050D5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58" w:history="1">
        <w:r w:rsidR="00F336FA" w:rsidRPr="00BF0507">
          <w:rPr>
            <w:rStyle w:val="Hypertextovodkaz"/>
            <w:noProof/>
          </w:rPr>
          <w:t>B.3.1.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</w:rPr>
          <w:t xml:space="preserve">napojovací místa na stávající technickou infrastrukturu, přeložky, křížení se stávajícími stavbami technické a dopravní infrastruktury a souběhy s nimi v případě, </w:t>
        </w:r>
        <w:r w:rsidR="00F336FA" w:rsidRPr="00BF0507">
          <w:rPr>
            <w:rStyle w:val="Hypertextovodkaz"/>
            <w:noProof/>
          </w:rPr>
          <w:lastRenderedPageBreak/>
          <w:t>kdy je stavba umístěna v ochranném pásmu stavby technické nebo dopravní infrastruktury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_Toc66255058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21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F050D5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59" w:history="1">
        <w:r w:rsidR="00F336FA" w:rsidRPr="00BF0507">
          <w:rPr>
            <w:rStyle w:val="Hypertextovodkaz"/>
            <w:noProof/>
            <w:lang w:val="cs-CZ"/>
          </w:rPr>
          <w:t>B.3.2.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připojovací parametry, výkonové kapacity a délky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_Toc66255059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23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F050D5">
      <w:pPr>
        <w:pStyle w:val="Obsah2"/>
        <w:tabs>
          <w:tab w:val="left" w:pos="709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cs-CZ" w:eastAsia="cs-CZ"/>
        </w:rPr>
      </w:pPr>
      <w:hyperlink w:anchor="_Toc66255060" w:history="1">
        <w:r w:rsidR="00F336FA" w:rsidRPr="00BF0507">
          <w:rPr>
            <w:rStyle w:val="Hypertextovodkaz"/>
            <w:noProof/>
          </w:rPr>
          <w:t>B.4.</w:t>
        </w:r>
        <w:r w:rsidR="00F336F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</w:rPr>
          <w:t>dopravní řešení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_Toc66255060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23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F050D5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61" w:history="1">
        <w:r w:rsidR="00F336FA" w:rsidRPr="00BF0507">
          <w:rPr>
            <w:rStyle w:val="Hypertextovodkaz"/>
            <w:noProof/>
          </w:rPr>
          <w:t>B.4.1.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</w:rPr>
          <w:t>popis dopravního řešení, včetně bezbariérových opatření pro přístupnost a užívání stavby osobami se sníženou schopností pohybu nebo orientace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_Toc66255061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23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F050D5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62" w:history="1">
        <w:r w:rsidR="00F336FA" w:rsidRPr="00BF0507">
          <w:rPr>
            <w:rStyle w:val="Hypertextovodkaz"/>
            <w:noProof/>
          </w:rPr>
          <w:t>B.4.2.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</w:rPr>
          <w:t>napojení území na stávající dopravní infrastrukturu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_Toc66255062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23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F050D5">
      <w:pPr>
        <w:pStyle w:val="Obsah2"/>
        <w:tabs>
          <w:tab w:val="left" w:pos="709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cs-CZ" w:eastAsia="cs-CZ"/>
        </w:rPr>
      </w:pPr>
      <w:hyperlink w:anchor="_Toc66255063" w:history="1">
        <w:r w:rsidR="00F336FA" w:rsidRPr="00BF0507">
          <w:rPr>
            <w:rStyle w:val="Hypertextovodkaz"/>
            <w:noProof/>
          </w:rPr>
          <w:t>B.5.</w:t>
        </w:r>
        <w:r w:rsidR="00F336F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</w:rPr>
          <w:t>řešení vegetace a souvisejících terénních úprav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_Toc66255063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23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F050D5">
      <w:pPr>
        <w:pStyle w:val="Obsah2"/>
        <w:tabs>
          <w:tab w:val="left" w:pos="709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cs-CZ" w:eastAsia="cs-CZ"/>
        </w:rPr>
      </w:pPr>
      <w:hyperlink w:anchor="_Toc66255064" w:history="1">
        <w:r w:rsidR="00F336FA" w:rsidRPr="00BF0507">
          <w:rPr>
            <w:rStyle w:val="Hypertextovodkaz"/>
            <w:noProof/>
          </w:rPr>
          <w:t>B.6.</w:t>
        </w:r>
        <w:r w:rsidR="00F336F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</w:rPr>
          <w:t>popis vlivů stavby na životní prostředí a jeho ochrana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_Toc66255064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24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F050D5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65" w:history="1">
        <w:r w:rsidR="00F336FA" w:rsidRPr="00BF0507">
          <w:rPr>
            <w:rStyle w:val="Hypertextovodkaz"/>
            <w:noProof/>
          </w:rPr>
          <w:t>B.6.1.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</w:rPr>
          <w:t>vliv na životní prostředí – ovzduší, hluk, voda, odpady a půda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_Toc66255065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24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F050D5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66" w:history="1">
        <w:r w:rsidR="00F336FA" w:rsidRPr="00BF0507">
          <w:rPr>
            <w:rStyle w:val="Hypertextovodkaz"/>
            <w:noProof/>
            <w:lang w:val="cs-CZ"/>
          </w:rPr>
          <w:t>B.6.2.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vliv na přírodu a krajinu – ochrana dřevin, ochrana památných stromů, ochrana rostlin a živočichů, zachování ekologických funkcí a vazeb v krajině apod.,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_Toc66255066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24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F050D5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67" w:history="1">
        <w:r w:rsidR="00F336FA" w:rsidRPr="00BF0507">
          <w:rPr>
            <w:rStyle w:val="Hypertextovodkaz"/>
            <w:noProof/>
            <w:lang w:val="cs-CZ"/>
          </w:rPr>
          <w:t>B.6.3.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vliv na soustavu chráněných území Natura 2000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_Toc66255067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24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F050D5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68" w:history="1">
        <w:r w:rsidR="00F336FA" w:rsidRPr="00BF0507">
          <w:rPr>
            <w:rStyle w:val="Hypertextovodkaz"/>
            <w:noProof/>
            <w:lang w:val="cs-CZ"/>
          </w:rPr>
          <w:t>B.6.4.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způsob zohlednění podmínek závazného stanoviska posouzení vlivu záměru na životní prostředí, je-li podkladem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_Toc66255068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24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F050D5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69" w:history="1">
        <w:r w:rsidR="00F336FA" w:rsidRPr="00BF0507">
          <w:rPr>
            <w:rStyle w:val="Hypertextovodkaz"/>
            <w:noProof/>
            <w:lang w:val="cs-CZ"/>
          </w:rPr>
          <w:t>B.6.5.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v případě záměrů spadajících do režimu zákona o integrované prevenci základní parametry způsobu naplnění závěrů o nejlepších dostupných technikách nebo integrované povolení , bylo-li vydáno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_Toc66255069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24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F050D5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70" w:history="1">
        <w:r w:rsidR="00F336FA" w:rsidRPr="00BF0507">
          <w:rPr>
            <w:rStyle w:val="Hypertextovodkaz"/>
            <w:noProof/>
            <w:lang w:val="cs-CZ"/>
          </w:rPr>
          <w:t>B.6.6.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navrhovaná ochranná  a bezpečnostní pásma, rozsah omezení a podmínky ochrany podle jiných právních předpisů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_Toc66255070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25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F050D5">
      <w:pPr>
        <w:pStyle w:val="Obsah2"/>
        <w:tabs>
          <w:tab w:val="left" w:pos="709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cs-CZ" w:eastAsia="cs-CZ"/>
        </w:rPr>
      </w:pPr>
      <w:hyperlink w:anchor="_Toc66255071" w:history="1">
        <w:r w:rsidR="00F336FA" w:rsidRPr="00BF0507">
          <w:rPr>
            <w:rStyle w:val="Hypertextovodkaz"/>
            <w:noProof/>
          </w:rPr>
          <w:t>B.7.</w:t>
        </w:r>
        <w:r w:rsidR="00F336F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</w:rPr>
          <w:t>Ochrana obyvatelstva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_Toc66255071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25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F050D5">
      <w:pPr>
        <w:pStyle w:val="Obsah2"/>
        <w:tabs>
          <w:tab w:val="left" w:pos="709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cs-CZ" w:eastAsia="cs-CZ"/>
        </w:rPr>
      </w:pPr>
      <w:hyperlink w:anchor="_Toc66255072" w:history="1">
        <w:r w:rsidR="00F336FA" w:rsidRPr="00BF0507">
          <w:rPr>
            <w:rStyle w:val="Hypertextovodkaz"/>
            <w:noProof/>
          </w:rPr>
          <w:t>B.8.</w:t>
        </w:r>
        <w:r w:rsidR="00F336F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</w:rPr>
          <w:t>Zásady organizace výstavby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_Toc66255072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25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F050D5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73" w:history="1">
        <w:r w:rsidR="00F336FA" w:rsidRPr="00BF0507">
          <w:rPr>
            <w:rStyle w:val="Hypertextovodkaz"/>
            <w:noProof/>
            <w:lang w:val="cs-CZ"/>
          </w:rPr>
          <w:t>B.8.1.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potřeby a spotřeby rozhodujících médií a hmot, jejich zajištění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_Toc66255073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25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F050D5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74" w:history="1">
        <w:r w:rsidR="00F336FA" w:rsidRPr="00BF0507">
          <w:rPr>
            <w:rStyle w:val="Hypertextovodkaz"/>
            <w:noProof/>
            <w:lang w:val="cs-CZ"/>
          </w:rPr>
          <w:t>B.8.2.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odvodnění staveniště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_Toc66255074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25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F050D5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75" w:history="1">
        <w:r w:rsidR="00F336FA" w:rsidRPr="00BF0507">
          <w:rPr>
            <w:rStyle w:val="Hypertextovodkaz"/>
            <w:noProof/>
            <w:lang w:val="cs-CZ"/>
          </w:rPr>
          <w:t>B.8.3.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napojení staveniště na stávající dopravní a technickou infrastrukturu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_Toc66255075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25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F050D5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76" w:history="1">
        <w:r w:rsidR="00F336FA" w:rsidRPr="00BF0507">
          <w:rPr>
            <w:rStyle w:val="Hypertextovodkaz"/>
            <w:noProof/>
            <w:lang w:val="cs-CZ"/>
          </w:rPr>
          <w:t>B.8.4.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vliv provádění stavby na okolní pozemky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_Toc66255076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25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F050D5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77" w:history="1">
        <w:r w:rsidR="00F336FA" w:rsidRPr="00BF0507">
          <w:rPr>
            <w:rStyle w:val="Hypertextovodkaz"/>
            <w:noProof/>
            <w:lang w:val="cs-CZ"/>
          </w:rPr>
          <w:t>B.8.5.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ochrana okolí staveniště a požadavky na související asanace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_Toc66255077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25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F050D5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78" w:history="1">
        <w:r w:rsidR="00F336FA" w:rsidRPr="00BF0507">
          <w:rPr>
            <w:rStyle w:val="Hypertextovodkaz"/>
            <w:noProof/>
            <w:lang w:val="cs-CZ"/>
          </w:rPr>
          <w:t>B.8.6.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maximální dočasné a trvalé zábory staveniště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_Toc66255078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26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F050D5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79" w:history="1">
        <w:r w:rsidR="00F336FA" w:rsidRPr="00BF0507">
          <w:rPr>
            <w:rStyle w:val="Hypertextovodkaz"/>
            <w:noProof/>
            <w:lang w:val="cs-CZ"/>
          </w:rPr>
          <w:t>B.8.7.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požadavky na bezbariérové obchozí trasy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_Toc66255079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26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F050D5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80" w:history="1">
        <w:r w:rsidR="00F336FA" w:rsidRPr="00BF0507">
          <w:rPr>
            <w:rStyle w:val="Hypertextovodkaz"/>
            <w:noProof/>
            <w:lang w:val="cs-CZ"/>
          </w:rPr>
          <w:t>B.8.8.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maximální produkovaná množství a druhy odpadů a emisí při výstavbě, jejich likvidace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_Toc66255080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26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F050D5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81" w:history="1">
        <w:r w:rsidR="00F336FA" w:rsidRPr="00BF0507">
          <w:rPr>
            <w:rStyle w:val="Hypertextovodkaz"/>
            <w:noProof/>
            <w:lang w:val="cs-CZ"/>
          </w:rPr>
          <w:t>B.8.9.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bilance zemních prací, požadavky na přísun nebo deponie zeminy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_Toc66255081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29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F050D5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82" w:history="1">
        <w:r w:rsidR="00F336FA" w:rsidRPr="00BF0507">
          <w:rPr>
            <w:rStyle w:val="Hypertextovodkaz"/>
            <w:noProof/>
            <w:lang w:val="cs-CZ"/>
          </w:rPr>
          <w:t>B.8.10.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ochrana životního prostředí při výstavbě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_Toc66255082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29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F050D5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83" w:history="1">
        <w:r w:rsidR="00F336FA" w:rsidRPr="00BF0507">
          <w:rPr>
            <w:rStyle w:val="Hypertextovodkaz"/>
            <w:noProof/>
            <w:lang w:val="cs-CZ"/>
          </w:rPr>
          <w:t>B.8.11.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zásady bezpečnosti a ochrany zdraví při práci na staveništi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_Toc66255083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29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F050D5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84" w:history="1">
        <w:r w:rsidR="00F336FA" w:rsidRPr="00BF0507">
          <w:rPr>
            <w:rStyle w:val="Hypertextovodkaz"/>
            <w:noProof/>
            <w:lang w:val="cs-CZ"/>
          </w:rPr>
          <w:t>B.8.12.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úpravy pro bezbariérové užívání výstavbou dotčených staveb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_Toc66255084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30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F050D5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85" w:history="1">
        <w:r w:rsidR="00F336FA" w:rsidRPr="00BF0507">
          <w:rPr>
            <w:rStyle w:val="Hypertextovodkaz"/>
            <w:noProof/>
            <w:lang w:val="cs-CZ"/>
          </w:rPr>
          <w:t>B.8.13.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zásady pro dopravní inženýrská opatření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_Toc66255085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30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F050D5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86" w:history="1">
        <w:r w:rsidR="00F336FA" w:rsidRPr="00BF0507">
          <w:rPr>
            <w:rStyle w:val="Hypertextovodkaz"/>
            <w:noProof/>
            <w:lang w:val="cs-CZ"/>
          </w:rPr>
          <w:t>B.8.14.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stanovení speciálních podmínek pro provádění stavby – provádění stavby za provozu, opatření proti účinkům vnějšího prostředí při výstavbě apod.,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_Toc66255086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31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F050D5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87" w:history="1">
        <w:r w:rsidR="00F336FA" w:rsidRPr="00BF0507">
          <w:rPr>
            <w:rStyle w:val="Hypertextovodkaz"/>
            <w:noProof/>
            <w:lang w:val="cs-CZ"/>
          </w:rPr>
          <w:t>B.8.15.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postup výstavby, rozhodující dílčí termíny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_Toc66255087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31</w:t>
        </w:r>
        <w:r w:rsidR="00BE404F">
          <w:rPr>
            <w:noProof/>
            <w:webHidden/>
          </w:rPr>
          <w:fldChar w:fldCharType="end"/>
        </w:r>
      </w:hyperlink>
    </w:p>
    <w:p w:rsidR="000A5CB9" w:rsidRPr="00A82DCC" w:rsidRDefault="00BE404F" w:rsidP="008479C2">
      <w:pPr>
        <w:rPr>
          <w:lang w:val="cs-CZ"/>
        </w:rPr>
      </w:pPr>
      <w:r w:rsidRPr="00A82DCC">
        <w:rPr>
          <w:rFonts w:ascii="Calibri" w:hAnsi="Calibri"/>
          <w:sz w:val="20"/>
          <w:szCs w:val="20"/>
          <w:lang w:val="cs-CZ"/>
        </w:rPr>
        <w:fldChar w:fldCharType="end"/>
      </w:r>
    </w:p>
    <w:p w:rsidR="000A5CB9" w:rsidRPr="00A82DCC" w:rsidRDefault="000A5CB9" w:rsidP="003B680C">
      <w:pPr>
        <w:pStyle w:val="Nadpis1"/>
        <w:numPr>
          <w:ilvl w:val="0"/>
          <w:numId w:val="2"/>
        </w:numPr>
        <w:ind w:left="357" w:hanging="357"/>
        <w:rPr>
          <w:lang w:val="cs-CZ"/>
        </w:rPr>
      </w:pPr>
      <w:bookmarkStart w:id="0" w:name="_Toc66255016"/>
      <w:r w:rsidRPr="00A82DCC">
        <w:rPr>
          <w:lang w:val="cs-CZ"/>
        </w:rPr>
        <w:lastRenderedPageBreak/>
        <w:t>Průvodní zpráva</w:t>
      </w:r>
      <w:bookmarkEnd w:id="0"/>
    </w:p>
    <w:p w:rsidR="000A5CB9" w:rsidRPr="00A82DCC" w:rsidRDefault="000A5CB9" w:rsidP="00D160B2">
      <w:pPr>
        <w:pStyle w:val="Nadpis2"/>
        <w:rPr>
          <w:lang w:val="cs-CZ"/>
        </w:rPr>
      </w:pPr>
      <w:bookmarkStart w:id="1" w:name="_Toc66255017"/>
      <w:r w:rsidRPr="00A82DCC">
        <w:rPr>
          <w:lang w:val="cs-CZ"/>
        </w:rPr>
        <w:t>Identifikační údaje</w:t>
      </w:r>
      <w:bookmarkEnd w:id="1"/>
    </w:p>
    <w:p w:rsidR="000A5CB9" w:rsidRPr="00A82DCC" w:rsidRDefault="000A5CB9" w:rsidP="003B680C">
      <w:pPr>
        <w:pStyle w:val="Nadpis3"/>
        <w:numPr>
          <w:ilvl w:val="2"/>
          <w:numId w:val="2"/>
        </w:numPr>
        <w:ind w:left="357" w:hanging="357"/>
        <w:rPr>
          <w:lang w:val="cs-CZ"/>
        </w:rPr>
      </w:pPr>
      <w:bookmarkStart w:id="2" w:name="_Toc66255018"/>
      <w:r w:rsidRPr="00A82DCC">
        <w:rPr>
          <w:lang w:val="cs-CZ"/>
        </w:rPr>
        <w:t>Údaje o stavbě</w:t>
      </w:r>
      <w:bookmarkEnd w:id="2"/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376"/>
        <w:gridCol w:w="7148"/>
      </w:tblGrid>
      <w:tr w:rsidR="000A5CB9" w:rsidRPr="006F3CE3" w:rsidTr="004309B5">
        <w:trPr>
          <w:trHeight w:val="454"/>
        </w:trPr>
        <w:tc>
          <w:tcPr>
            <w:tcW w:w="2376" w:type="dxa"/>
            <w:tcBorders>
              <w:top w:val="single" w:sz="4" w:space="0" w:color="auto"/>
            </w:tcBorders>
          </w:tcPr>
          <w:p w:rsidR="000A5CB9" w:rsidRPr="006F3CE3" w:rsidRDefault="000A5CB9" w:rsidP="004309B5">
            <w:pPr>
              <w:pStyle w:val="Default"/>
              <w:ind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 w:rsidRPr="006F3CE3">
              <w:rPr>
                <w:rFonts w:ascii="Times New Roman" w:hAnsi="Times New Roman" w:cs="Times New Roman"/>
                <w:color w:val="auto"/>
                <w:lang w:val="cs-CZ"/>
              </w:rPr>
              <w:t xml:space="preserve">Název stavby: 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0A5CB9" w:rsidRPr="0011216A" w:rsidRDefault="00214757" w:rsidP="003612A8">
            <w:pPr>
              <w:ind w:left="1418" w:hanging="1418"/>
              <w:rPr>
                <w:sz w:val="28"/>
                <w:szCs w:val="28"/>
                <w:lang w:val="cs-CZ"/>
              </w:rPr>
            </w:pPr>
            <w:r>
              <w:rPr>
                <w:sz w:val="28"/>
                <w:szCs w:val="28"/>
                <w:lang w:val="cs-CZ"/>
              </w:rPr>
              <w:t>Obnova vodovodu a kanalizace na parc.č. 3039/3 v k.ú. Staré Hobzí</w:t>
            </w:r>
          </w:p>
        </w:tc>
      </w:tr>
      <w:tr w:rsidR="000A5CB9" w:rsidRPr="006F3CE3" w:rsidTr="004309B5">
        <w:trPr>
          <w:trHeight w:val="454"/>
        </w:trPr>
        <w:tc>
          <w:tcPr>
            <w:tcW w:w="2376" w:type="dxa"/>
          </w:tcPr>
          <w:p w:rsidR="000A5CB9" w:rsidRPr="006F3CE3" w:rsidRDefault="000A5CB9" w:rsidP="004309B5">
            <w:pPr>
              <w:pStyle w:val="Default"/>
              <w:ind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 w:rsidRPr="006F3CE3">
              <w:rPr>
                <w:rFonts w:ascii="Times New Roman" w:hAnsi="Times New Roman" w:cs="Times New Roman"/>
                <w:color w:val="auto"/>
                <w:lang w:val="cs-CZ"/>
              </w:rPr>
              <w:t xml:space="preserve">Místo stavby: </w:t>
            </w:r>
          </w:p>
        </w:tc>
        <w:tc>
          <w:tcPr>
            <w:tcW w:w="0" w:type="auto"/>
          </w:tcPr>
          <w:p w:rsidR="000A5CB9" w:rsidRPr="006F3CE3" w:rsidRDefault="000A5CB9" w:rsidP="00214757">
            <w:pPr>
              <w:pStyle w:val="Default"/>
              <w:ind w:left="-108"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 w:rsidRPr="006F3CE3">
              <w:rPr>
                <w:rFonts w:ascii="Times New Roman" w:hAnsi="Times New Roman" w:cs="Times New Roman"/>
                <w:color w:val="auto"/>
                <w:lang w:val="cs-CZ"/>
              </w:rPr>
              <w:t xml:space="preserve">  k.ú.</w:t>
            </w:r>
            <w:r w:rsidRPr="006F3CE3">
              <w:t xml:space="preserve"> </w:t>
            </w:r>
            <w:r w:rsidR="00214757">
              <w:rPr>
                <w:rFonts w:ascii="Times New Roman" w:hAnsi="Times New Roman" w:cs="Times New Roman"/>
                <w:color w:val="auto"/>
                <w:lang w:val="cs-CZ"/>
              </w:rPr>
              <w:t>Staré Hobzí</w:t>
            </w:r>
          </w:p>
        </w:tc>
      </w:tr>
      <w:tr w:rsidR="000A5CB9" w:rsidRPr="006F3CE3" w:rsidTr="004309B5">
        <w:trPr>
          <w:trHeight w:val="454"/>
        </w:trPr>
        <w:tc>
          <w:tcPr>
            <w:tcW w:w="2376" w:type="dxa"/>
            <w:tcBorders>
              <w:bottom w:val="single" w:sz="4" w:space="0" w:color="auto"/>
            </w:tcBorders>
          </w:tcPr>
          <w:p w:rsidR="000A5CB9" w:rsidRPr="006F3CE3" w:rsidRDefault="00400EC1" w:rsidP="004309B5">
            <w:pPr>
              <w:pStyle w:val="Default"/>
              <w:ind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>
              <w:rPr>
                <w:rFonts w:ascii="Times New Roman" w:hAnsi="Times New Roman" w:cs="Times New Roman"/>
                <w:color w:val="auto"/>
                <w:lang w:val="cs-CZ"/>
              </w:rPr>
              <w:t>Předmět dokumentace</w:t>
            </w:r>
            <w:r w:rsidR="000A5CB9" w:rsidRPr="006F3CE3">
              <w:rPr>
                <w:rFonts w:ascii="Times New Roman" w:hAnsi="Times New Roman" w:cs="Times New Roman"/>
                <w:color w:val="auto"/>
                <w:lang w:val="cs-CZ"/>
              </w:rPr>
              <w:t xml:space="preserve">: 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0A5CB9" w:rsidRPr="006F3CE3" w:rsidRDefault="000A5CB9" w:rsidP="003612A8">
            <w:pPr>
              <w:pStyle w:val="Default"/>
              <w:ind w:left="-108"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 w:rsidRPr="006F3CE3">
              <w:rPr>
                <w:rFonts w:ascii="Times New Roman" w:hAnsi="Times New Roman" w:cs="Times New Roman"/>
                <w:color w:val="auto"/>
                <w:lang w:val="cs-CZ"/>
              </w:rPr>
              <w:t xml:space="preserve">  </w:t>
            </w:r>
            <w:r w:rsidR="003612A8">
              <w:rPr>
                <w:rFonts w:ascii="Times New Roman" w:hAnsi="Times New Roman" w:cs="Times New Roman"/>
                <w:color w:val="auto"/>
                <w:lang w:val="cs-CZ"/>
              </w:rPr>
              <w:t>Zásobování obyvatelstva pitnou vodou</w:t>
            </w:r>
            <w:r w:rsidR="00400EC1">
              <w:rPr>
                <w:rFonts w:ascii="Times New Roman" w:hAnsi="Times New Roman" w:cs="Times New Roman"/>
                <w:color w:val="auto"/>
                <w:lang w:val="cs-CZ"/>
              </w:rPr>
              <w:t xml:space="preserve"> </w:t>
            </w:r>
            <w:r w:rsidR="00BA6884">
              <w:rPr>
                <w:rFonts w:ascii="Times New Roman" w:hAnsi="Times New Roman" w:cs="Times New Roman"/>
                <w:color w:val="auto"/>
                <w:lang w:val="cs-CZ"/>
              </w:rPr>
              <w:t xml:space="preserve">, odvádění </w:t>
            </w:r>
            <w:r w:rsidR="008A6C35">
              <w:rPr>
                <w:rFonts w:ascii="Times New Roman" w:hAnsi="Times New Roman" w:cs="Times New Roman"/>
                <w:color w:val="auto"/>
                <w:lang w:val="cs-CZ"/>
              </w:rPr>
              <w:t xml:space="preserve">dešťových a  </w:t>
            </w:r>
            <w:r w:rsidR="00BA6884">
              <w:rPr>
                <w:rFonts w:ascii="Times New Roman" w:hAnsi="Times New Roman" w:cs="Times New Roman"/>
                <w:color w:val="auto"/>
                <w:lang w:val="cs-CZ"/>
              </w:rPr>
              <w:t>splaškových vod</w:t>
            </w:r>
          </w:p>
        </w:tc>
      </w:tr>
    </w:tbl>
    <w:p w:rsidR="000A5CB9" w:rsidRPr="00A82DCC" w:rsidRDefault="000A5CB9" w:rsidP="003B680C">
      <w:pPr>
        <w:pStyle w:val="Nadpis3"/>
        <w:numPr>
          <w:ilvl w:val="2"/>
          <w:numId w:val="2"/>
        </w:numPr>
        <w:ind w:left="357" w:hanging="357"/>
        <w:rPr>
          <w:lang w:val="cs-CZ"/>
        </w:rPr>
      </w:pPr>
      <w:bookmarkStart w:id="3" w:name="_Toc66255019"/>
      <w:r w:rsidRPr="00A82DCC">
        <w:rPr>
          <w:lang w:val="cs-CZ"/>
        </w:rPr>
        <w:t>Údaje o stavebníkovi</w:t>
      </w:r>
      <w:bookmarkEnd w:id="3"/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376"/>
        <w:gridCol w:w="7148"/>
      </w:tblGrid>
      <w:tr w:rsidR="000A5CB9" w:rsidRPr="006F3CE3" w:rsidTr="00264D94">
        <w:trPr>
          <w:trHeight w:val="285"/>
        </w:trPr>
        <w:tc>
          <w:tcPr>
            <w:tcW w:w="2376" w:type="dxa"/>
            <w:tcBorders>
              <w:top w:val="single" w:sz="4" w:space="0" w:color="auto"/>
            </w:tcBorders>
          </w:tcPr>
          <w:p w:rsidR="000A5CB9" w:rsidRPr="006F3CE3" w:rsidRDefault="000A5CB9" w:rsidP="004309B5">
            <w:pPr>
              <w:pStyle w:val="Default"/>
              <w:ind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 w:rsidRPr="006F3CE3">
              <w:rPr>
                <w:rFonts w:ascii="Times New Roman" w:hAnsi="Times New Roman" w:cs="Times New Roman"/>
                <w:color w:val="auto"/>
                <w:lang w:val="cs-CZ"/>
              </w:rPr>
              <w:t>Investor stavby: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0A5CB9" w:rsidRPr="006F3CE3" w:rsidRDefault="00214757" w:rsidP="003612A8">
            <w:pPr>
              <w:ind w:firstLine="0"/>
              <w:rPr>
                <w:rStyle w:val="Zdraznn"/>
                <w:rFonts w:ascii="Times New Roman" w:hAnsi="Times New Roman"/>
                <w:b/>
                <w:bCs/>
                <w:caps w:val="0"/>
                <w:spacing w:val="0"/>
                <w:sz w:val="24"/>
                <w:szCs w:val="24"/>
                <w:lang w:val="cs-CZ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Obec Staré Hobzí</w:t>
            </w:r>
          </w:p>
        </w:tc>
      </w:tr>
      <w:tr w:rsidR="000A5CB9" w:rsidRPr="006F3CE3" w:rsidTr="00431428">
        <w:trPr>
          <w:trHeight w:val="454"/>
        </w:trPr>
        <w:tc>
          <w:tcPr>
            <w:tcW w:w="2376" w:type="dxa"/>
          </w:tcPr>
          <w:p w:rsidR="000A5CB9" w:rsidRPr="006F3CE3" w:rsidRDefault="000A5CB9" w:rsidP="00A3662E">
            <w:pPr>
              <w:pStyle w:val="Default"/>
              <w:ind w:left="-108"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 w:rsidRPr="006F3CE3">
              <w:rPr>
                <w:rFonts w:ascii="Times New Roman" w:hAnsi="Times New Roman" w:cs="Times New Roman"/>
                <w:color w:val="auto"/>
                <w:lang w:val="cs-CZ"/>
              </w:rPr>
              <w:t xml:space="preserve">  Sídlo: </w:t>
            </w:r>
          </w:p>
        </w:tc>
        <w:tc>
          <w:tcPr>
            <w:tcW w:w="0" w:type="auto"/>
          </w:tcPr>
          <w:p w:rsidR="000A5CB9" w:rsidRPr="00264D94" w:rsidRDefault="000A5CB9" w:rsidP="00214757">
            <w:pPr>
              <w:pStyle w:val="Default"/>
              <w:ind w:left="-108"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 w:rsidRPr="00264D94">
              <w:rPr>
                <w:rFonts w:ascii="Times New Roman" w:hAnsi="Times New Roman" w:cs="Times New Roman"/>
                <w:color w:val="auto"/>
                <w:lang w:val="cs-CZ"/>
              </w:rPr>
              <w:t xml:space="preserve"> </w:t>
            </w:r>
            <w:r w:rsidR="00214757">
              <w:rPr>
                <w:rFonts w:ascii="Times New Roman" w:hAnsi="Times New Roman" w:cs="Times New Roman"/>
                <w:color w:val="auto"/>
                <w:lang w:val="cs-CZ"/>
              </w:rPr>
              <w:t>Č.p. 35, 378 71 Staré Hobzí</w:t>
            </w:r>
          </w:p>
        </w:tc>
      </w:tr>
      <w:tr w:rsidR="000A5CB9" w:rsidRPr="006F3CE3" w:rsidTr="00431428">
        <w:trPr>
          <w:trHeight w:val="454"/>
        </w:trPr>
        <w:tc>
          <w:tcPr>
            <w:tcW w:w="2376" w:type="dxa"/>
            <w:tcBorders>
              <w:bottom w:val="single" w:sz="4" w:space="0" w:color="auto"/>
            </w:tcBorders>
          </w:tcPr>
          <w:p w:rsidR="000A5CB9" w:rsidRPr="006F3CE3" w:rsidRDefault="00AD5311" w:rsidP="004309B5">
            <w:pPr>
              <w:pStyle w:val="Default"/>
              <w:ind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>
              <w:rPr>
                <w:rFonts w:ascii="Times New Roman" w:hAnsi="Times New Roman" w:cs="Times New Roman"/>
                <w:color w:val="auto"/>
                <w:lang w:val="cs-CZ"/>
              </w:rPr>
              <w:t>IČ:</w:t>
            </w:r>
            <w:r w:rsidR="004341AA">
              <w:rPr>
                <w:rFonts w:ascii="Times New Roman" w:hAnsi="Times New Roman" w:cs="Times New Roman"/>
                <w:color w:val="auto"/>
                <w:lang w:val="cs-CZ"/>
              </w:rPr>
              <w:t xml:space="preserve">  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0A5CB9" w:rsidRPr="008A6C35" w:rsidRDefault="004341AA" w:rsidP="003612A8">
            <w:pPr>
              <w:pStyle w:val="Default"/>
              <w:ind w:left="-108" w:right="-108"/>
              <w:rPr>
                <w:rFonts w:ascii="Times New Roman" w:hAnsi="Times New Roman" w:cs="Times New Roman"/>
                <w:color w:val="FF0000"/>
                <w:lang w:val="cs-CZ"/>
              </w:rPr>
            </w:pPr>
            <w:r>
              <w:rPr>
                <w:rFonts w:ascii="Times New Roman" w:hAnsi="Times New Roman" w:cs="Times New Roman"/>
                <w:color w:val="auto"/>
                <w:lang w:val="cs-CZ"/>
              </w:rPr>
              <w:t xml:space="preserve"> </w:t>
            </w:r>
            <w:r w:rsidR="00214757">
              <w:rPr>
                <w:rFonts w:ascii="Times New Roman" w:hAnsi="Times New Roman" w:cs="Times New Roman"/>
                <w:color w:val="auto"/>
                <w:lang w:val="cs-CZ"/>
              </w:rPr>
              <w:t>00247481</w:t>
            </w:r>
          </w:p>
        </w:tc>
      </w:tr>
    </w:tbl>
    <w:p w:rsidR="000A5CB9" w:rsidRPr="00A82DCC" w:rsidRDefault="000A5CB9" w:rsidP="003B680C">
      <w:pPr>
        <w:pStyle w:val="Nadpis3"/>
        <w:numPr>
          <w:ilvl w:val="2"/>
          <w:numId w:val="2"/>
        </w:numPr>
        <w:ind w:left="357" w:hanging="357"/>
        <w:rPr>
          <w:lang w:val="cs-CZ"/>
        </w:rPr>
      </w:pPr>
      <w:bookmarkStart w:id="4" w:name="_Toc66255020"/>
      <w:r w:rsidRPr="00A82DCC">
        <w:rPr>
          <w:lang w:val="cs-CZ"/>
        </w:rPr>
        <w:t xml:space="preserve">Údaje o zpracovateli </w:t>
      </w:r>
      <w:r w:rsidR="00286451">
        <w:rPr>
          <w:lang w:val="cs-CZ"/>
        </w:rPr>
        <w:t>SPOLEČNÉ</w:t>
      </w:r>
      <w:r w:rsidRPr="00A82DCC">
        <w:rPr>
          <w:lang w:val="cs-CZ"/>
        </w:rPr>
        <w:t xml:space="preserve"> dokumentace</w:t>
      </w:r>
      <w:bookmarkEnd w:id="4"/>
    </w:p>
    <w:tbl>
      <w:tblPr>
        <w:tblW w:w="9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750"/>
        <w:gridCol w:w="222"/>
      </w:tblGrid>
      <w:tr w:rsidR="000A5CB9" w:rsidRPr="006F3CE3" w:rsidTr="008E4064">
        <w:trPr>
          <w:trHeight w:val="454"/>
        </w:trPr>
        <w:tc>
          <w:tcPr>
            <w:tcW w:w="9750" w:type="dxa"/>
            <w:tcBorders>
              <w:top w:val="single" w:sz="4" w:space="0" w:color="auto"/>
            </w:tcBorders>
          </w:tcPr>
          <w:p w:rsidR="000A5CB9" w:rsidRPr="006F3CE3" w:rsidRDefault="000A5CB9" w:rsidP="0027799D">
            <w:pPr>
              <w:pStyle w:val="Default"/>
              <w:ind w:right="-108"/>
              <w:rPr>
                <w:rFonts w:ascii="Times New Roman" w:hAnsi="Times New Roman" w:cs="Times New Roman"/>
                <w:color w:val="auto"/>
                <w:lang w:val="cs-CZ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0A5CB9" w:rsidRPr="006F3CE3" w:rsidRDefault="000A5CB9" w:rsidP="008A5122">
            <w:pPr>
              <w:pStyle w:val="Default"/>
              <w:ind w:left="-108" w:right="-108"/>
              <w:rPr>
                <w:rFonts w:ascii="Times New Roman" w:hAnsi="Times New Roman" w:cs="Times New Roman"/>
                <w:color w:val="auto"/>
                <w:lang w:val="cs-CZ"/>
              </w:rPr>
            </w:pPr>
          </w:p>
        </w:tc>
      </w:tr>
      <w:tr w:rsidR="000A5CB9" w:rsidRPr="006F3CE3" w:rsidTr="008E4064">
        <w:trPr>
          <w:trHeight w:val="454"/>
        </w:trPr>
        <w:tc>
          <w:tcPr>
            <w:tcW w:w="9750" w:type="dxa"/>
          </w:tcPr>
          <w:tbl>
            <w:tblPr>
              <w:tblW w:w="95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376"/>
              <w:gridCol w:w="7148"/>
            </w:tblGrid>
            <w:tr w:rsidR="008E4064" w:rsidRPr="006F3CE3" w:rsidTr="00AE017D">
              <w:trPr>
                <w:trHeight w:val="454"/>
              </w:trPr>
              <w:tc>
                <w:tcPr>
                  <w:tcW w:w="2376" w:type="dxa"/>
                  <w:tcBorders>
                    <w:top w:val="single" w:sz="4" w:space="0" w:color="auto"/>
                  </w:tcBorders>
                </w:tcPr>
                <w:p w:rsidR="008E4064" w:rsidRPr="006F3CE3" w:rsidRDefault="008E4064" w:rsidP="008E4064">
                  <w:pPr>
                    <w:pStyle w:val="Default"/>
                    <w:ind w:right="-108"/>
                    <w:rPr>
                      <w:rFonts w:ascii="Times New Roman" w:hAnsi="Times New Roman" w:cs="Times New Roman"/>
                      <w:color w:val="auto"/>
                      <w:lang w:val="cs-CZ"/>
                    </w:rPr>
                  </w:pPr>
                  <w:r w:rsidRPr="006F3CE3">
                    <w:rPr>
                      <w:rFonts w:ascii="Times New Roman" w:hAnsi="Times New Roman" w:cs="Times New Roman"/>
                      <w:color w:val="auto"/>
                      <w:lang w:val="cs-CZ"/>
                    </w:rPr>
                    <w:t xml:space="preserve">Číslo zakázky: 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</w:tcBorders>
                </w:tcPr>
                <w:p w:rsidR="008E4064" w:rsidRPr="006F3CE3" w:rsidRDefault="008E4064" w:rsidP="008E4064">
                  <w:pPr>
                    <w:pStyle w:val="Default"/>
                    <w:ind w:left="-108" w:right="-108"/>
                    <w:rPr>
                      <w:rFonts w:ascii="Times New Roman" w:hAnsi="Times New Roman" w:cs="Times New Roman"/>
                      <w:color w:val="auto"/>
                      <w:lang w:val="cs-CZ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lang w:val="cs-CZ"/>
                    </w:rPr>
                    <w:t>F-02-23</w:t>
                  </w:r>
                </w:p>
              </w:tc>
            </w:tr>
            <w:tr w:rsidR="008E4064" w:rsidRPr="009F411B" w:rsidTr="00AE017D">
              <w:trPr>
                <w:trHeight w:val="327"/>
              </w:trPr>
              <w:tc>
                <w:tcPr>
                  <w:tcW w:w="2376" w:type="dxa"/>
                </w:tcPr>
                <w:p w:rsidR="008E4064" w:rsidRPr="009F411B" w:rsidRDefault="008E4064" w:rsidP="008E4064">
                  <w:pPr>
                    <w:pStyle w:val="Default"/>
                    <w:spacing w:line="276" w:lineRule="auto"/>
                    <w:ind w:right="-108"/>
                    <w:rPr>
                      <w:rFonts w:asciiTheme="majorHAnsi" w:hAnsiTheme="majorHAnsi" w:cs="Times New Roman"/>
                      <w:color w:val="auto"/>
                      <w:lang w:val="cs-CZ"/>
                    </w:rPr>
                  </w:pPr>
                  <w:r w:rsidRPr="009F411B">
                    <w:rPr>
                      <w:rFonts w:asciiTheme="majorHAnsi" w:hAnsiTheme="majorHAnsi" w:cs="Times New Roman"/>
                      <w:color w:val="auto"/>
                      <w:lang w:val="cs-CZ"/>
                    </w:rPr>
                    <w:t xml:space="preserve">Hlavní projektant </w:t>
                  </w:r>
                </w:p>
              </w:tc>
              <w:tc>
                <w:tcPr>
                  <w:tcW w:w="0" w:type="auto"/>
                </w:tcPr>
                <w:p w:rsidR="008E4064" w:rsidRPr="009F411B" w:rsidRDefault="008E4064" w:rsidP="008E4064">
                  <w:pPr>
                    <w:pStyle w:val="Default"/>
                    <w:spacing w:line="276" w:lineRule="auto"/>
                    <w:ind w:left="-108" w:right="-108"/>
                    <w:rPr>
                      <w:rFonts w:asciiTheme="majorHAnsi" w:hAnsiTheme="majorHAnsi" w:cs="Times New Roman"/>
                      <w:b/>
                      <w:color w:val="auto"/>
                      <w:lang w:val="cs-CZ"/>
                    </w:rPr>
                  </w:pPr>
                  <w:r>
                    <w:rPr>
                      <w:rFonts w:asciiTheme="majorHAnsi" w:hAnsiTheme="majorHAnsi" w:cs="Times New Roman"/>
                      <w:b/>
                      <w:color w:val="auto"/>
                      <w:lang w:val="cs-CZ"/>
                    </w:rPr>
                    <w:t>Ing. Marek Jann</w:t>
                  </w:r>
                </w:p>
              </w:tc>
            </w:tr>
            <w:tr w:rsidR="008E4064" w:rsidRPr="007370A7" w:rsidTr="00AE017D">
              <w:trPr>
                <w:trHeight w:val="405"/>
              </w:trPr>
              <w:tc>
                <w:tcPr>
                  <w:tcW w:w="2376" w:type="dxa"/>
                </w:tcPr>
                <w:p w:rsidR="008E4064" w:rsidRPr="007370A7" w:rsidRDefault="008E4064" w:rsidP="008E4064">
                  <w:pPr>
                    <w:pStyle w:val="Default"/>
                    <w:spacing w:line="276" w:lineRule="auto"/>
                    <w:ind w:right="-108"/>
                    <w:rPr>
                      <w:rFonts w:asciiTheme="majorHAnsi" w:hAnsiTheme="majorHAnsi" w:cs="Times New Roman"/>
                      <w:color w:val="auto"/>
                      <w:lang w:val="cs-CZ"/>
                    </w:rPr>
                  </w:pPr>
                  <w:r w:rsidRPr="007370A7">
                    <w:rPr>
                      <w:rFonts w:asciiTheme="majorHAnsi" w:hAnsiTheme="majorHAnsi" w:cs="Times New Roman"/>
                      <w:color w:val="auto"/>
                      <w:lang w:val="cs-CZ"/>
                    </w:rPr>
                    <w:t xml:space="preserve">č. ČKAIT: </w:t>
                  </w:r>
                </w:p>
              </w:tc>
              <w:tc>
                <w:tcPr>
                  <w:tcW w:w="0" w:type="auto"/>
                </w:tcPr>
                <w:p w:rsidR="008E4064" w:rsidRPr="007370A7" w:rsidRDefault="008E4064" w:rsidP="008E4064">
                  <w:pPr>
                    <w:pStyle w:val="Default"/>
                    <w:spacing w:line="276" w:lineRule="auto"/>
                    <w:ind w:left="-108" w:right="-108"/>
                    <w:rPr>
                      <w:rFonts w:asciiTheme="majorHAnsi" w:hAnsiTheme="majorHAnsi" w:cs="Times New Roman"/>
                      <w:color w:val="auto"/>
                      <w:lang w:val="cs-CZ"/>
                    </w:rPr>
                  </w:pPr>
                  <w:r w:rsidRPr="008E4064">
                    <w:rPr>
                      <w:rFonts w:asciiTheme="majorHAnsi" w:hAnsiTheme="majorHAnsi" w:cs="Times New Roman"/>
                      <w:color w:val="auto"/>
                      <w:lang w:val="cs-CZ"/>
                    </w:rPr>
                    <w:t>0102513</w:t>
                  </w:r>
                  <w:r w:rsidRPr="007370A7">
                    <w:rPr>
                      <w:rFonts w:asciiTheme="majorHAnsi" w:hAnsiTheme="majorHAnsi" w:cs="Times New Roman"/>
                      <w:color w:val="auto"/>
                      <w:lang w:val="cs-CZ"/>
                    </w:rPr>
                    <w:t xml:space="preserve"> – Vodohospodářské stavby</w:t>
                  </w:r>
                </w:p>
              </w:tc>
            </w:tr>
            <w:tr w:rsidR="008E4064" w:rsidRPr="007370A7" w:rsidTr="00AE017D">
              <w:trPr>
                <w:trHeight w:val="454"/>
              </w:trPr>
              <w:tc>
                <w:tcPr>
                  <w:tcW w:w="2376" w:type="dxa"/>
                </w:tcPr>
                <w:p w:rsidR="008E4064" w:rsidRPr="007370A7" w:rsidRDefault="008E4064" w:rsidP="008E4064">
                  <w:pPr>
                    <w:pStyle w:val="Default"/>
                    <w:spacing w:line="276" w:lineRule="auto"/>
                    <w:ind w:right="-108"/>
                    <w:rPr>
                      <w:rFonts w:asciiTheme="majorHAnsi" w:hAnsiTheme="majorHAnsi" w:cs="Times New Roman"/>
                      <w:color w:val="auto"/>
                      <w:lang w:val="cs-CZ"/>
                    </w:rPr>
                  </w:pPr>
                  <w:r w:rsidRPr="007370A7">
                    <w:rPr>
                      <w:rFonts w:asciiTheme="majorHAnsi" w:hAnsiTheme="majorHAnsi" w:cs="Times New Roman"/>
                      <w:color w:val="auto"/>
                      <w:lang w:val="cs-CZ"/>
                    </w:rPr>
                    <w:t xml:space="preserve">Stupeň PD: </w:t>
                  </w:r>
                </w:p>
              </w:tc>
              <w:tc>
                <w:tcPr>
                  <w:tcW w:w="0" w:type="auto"/>
                </w:tcPr>
                <w:p w:rsidR="008E4064" w:rsidRPr="007370A7" w:rsidRDefault="008E4064" w:rsidP="008E4064">
                  <w:pPr>
                    <w:pStyle w:val="Default"/>
                    <w:spacing w:line="276" w:lineRule="auto"/>
                    <w:ind w:left="-108" w:right="-108"/>
                    <w:rPr>
                      <w:rFonts w:asciiTheme="majorHAnsi" w:hAnsiTheme="majorHAnsi" w:cs="Times New Roman"/>
                      <w:color w:val="auto"/>
                      <w:lang w:val="cs-CZ"/>
                    </w:rPr>
                  </w:pPr>
                  <w:r w:rsidRPr="007370A7">
                    <w:rPr>
                      <w:rFonts w:asciiTheme="majorHAnsi" w:hAnsiTheme="majorHAnsi" w:cs="Times New Roman"/>
                      <w:color w:val="auto"/>
                      <w:lang w:val="cs-CZ"/>
                    </w:rPr>
                    <w:t xml:space="preserve">Dokumentace pro </w:t>
                  </w:r>
                  <w:r>
                    <w:rPr>
                      <w:rFonts w:asciiTheme="majorHAnsi" w:hAnsiTheme="majorHAnsi" w:cs="Times New Roman"/>
                      <w:color w:val="auto"/>
                      <w:lang w:val="cs-CZ"/>
                    </w:rPr>
                    <w:t>územní souhlas</w:t>
                  </w:r>
                </w:p>
              </w:tc>
            </w:tr>
            <w:tr w:rsidR="008E4064" w:rsidRPr="007370A7" w:rsidTr="00AE017D">
              <w:trPr>
                <w:trHeight w:val="454"/>
              </w:trPr>
              <w:tc>
                <w:tcPr>
                  <w:tcW w:w="2376" w:type="dxa"/>
                </w:tcPr>
                <w:p w:rsidR="008E4064" w:rsidRPr="007370A7" w:rsidRDefault="008E4064" w:rsidP="008E4064">
                  <w:pPr>
                    <w:pStyle w:val="Default"/>
                    <w:spacing w:line="276" w:lineRule="auto"/>
                    <w:ind w:right="-108"/>
                    <w:rPr>
                      <w:rFonts w:asciiTheme="majorHAnsi" w:hAnsiTheme="majorHAnsi" w:cs="Times New Roman"/>
                      <w:color w:val="auto"/>
                      <w:lang w:val="cs-CZ"/>
                    </w:rPr>
                  </w:pPr>
                  <w:r w:rsidRPr="007370A7">
                    <w:rPr>
                      <w:rFonts w:asciiTheme="majorHAnsi" w:hAnsiTheme="majorHAnsi" w:cs="Times New Roman"/>
                      <w:color w:val="auto"/>
                      <w:lang w:val="cs-CZ"/>
                    </w:rPr>
                    <w:t xml:space="preserve">Zpracovatel projektu: </w:t>
                  </w:r>
                </w:p>
              </w:tc>
              <w:tc>
                <w:tcPr>
                  <w:tcW w:w="0" w:type="auto"/>
                </w:tcPr>
                <w:p w:rsidR="008E4064" w:rsidRPr="007370A7" w:rsidRDefault="008E4064" w:rsidP="008E4064">
                  <w:pPr>
                    <w:pStyle w:val="Default"/>
                    <w:spacing w:line="276" w:lineRule="auto"/>
                    <w:ind w:left="-108" w:right="-108"/>
                    <w:rPr>
                      <w:rFonts w:asciiTheme="majorHAnsi" w:hAnsiTheme="majorHAnsi" w:cs="Times New Roman"/>
                      <w:color w:val="auto"/>
                      <w:lang w:val="cs-CZ"/>
                    </w:rPr>
                  </w:pPr>
                  <w:r w:rsidRPr="007370A7">
                    <w:rPr>
                      <w:rFonts w:asciiTheme="majorHAnsi" w:hAnsiTheme="majorHAnsi" w:cs="Times New Roman"/>
                      <w:color w:val="auto"/>
                      <w:lang w:val="cs-CZ"/>
                    </w:rPr>
                    <w:t>František Stejskal, Tel.: 725 486 976</w:t>
                  </w:r>
                </w:p>
              </w:tc>
            </w:tr>
          </w:tbl>
          <w:p w:rsidR="000A5CB9" w:rsidRPr="006F3CE3" w:rsidRDefault="000A5CB9" w:rsidP="0027799D">
            <w:pPr>
              <w:pStyle w:val="Default"/>
              <w:ind w:right="-108"/>
              <w:rPr>
                <w:rFonts w:ascii="Times New Roman" w:hAnsi="Times New Roman" w:cs="Times New Roman"/>
                <w:color w:val="auto"/>
                <w:lang w:val="cs-CZ"/>
              </w:rPr>
            </w:pPr>
          </w:p>
        </w:tc>
        <w:tc>
          <w:tcPr>
            <w:tcW w:w="0" w:type="auto"/>
          </w:tcPr>
          <w:p w:rsidR="000A5CB9" w:rsidRPr="006F3CE3" w:rsidRDefault="000A5CB9" w:rsidP="0027799D">
            <w:pPr>
              <w:pStyle w:val="Default"/>
              <w:ind w:left="-108" w:right="-108"/>
              <w:rPr>
                <w:rFonts w:ascii="Times New Roman" w:hAnsi="Times New Roman" w:cs="Times New Roman"/>
                <w:b/>
                <w:color w:val="auto"/>
                <w:lang w:val="cs-CZ"/>
              </w:rPr>
            </w:pPr>
          </w:p>
        </w:tc>
      </w:tr>
      <w:tr w:rsidR="000A5CB9" w:rsidRPr="006F3CE3" w:rsidTr="008E4064">
        <w:trPr>
          <w:trHeight w:val="327"/>
        </w:trPr>
        <w:tc>
          <w:tcPr>
            <w:tcW w:w="9750" w:type="dxa"/>
          </w:tcPr>
          <w:p w:rsidR="000A5CB9" w:rsidRPr="00214757" w:rsidRDefault="000A5CB9" w:rsidP="0027799D">
            <w:pPr>
              <w:pStyle w:val="Default"/>
              <w:ind w:right="-108"/>
              <w:rPr>
                <w:rFonts w:ascii="Times New Roman" w:hAnsi="Times New Roman" w:cs="Times New Roman"/>
                <w:color w:val="FF0000"/>
                <w:lang w:val="cs-CZ"/>
              </w:rPr>
            </w:pPr>
          </w:p>
        </w:tc>
        <w:tc>
          <w:tcPr>
            <w:tcW w:w="0" w:type="auto"/>
          </w:tcPr>
          <w:p w:rsidR="000A5CB9" w:rsidRPr="00214757" w:rsidRDefault="000A5CB9" w:rsidP="0027799D">
            <w:pPr>
              <w:pStyle w:val="Default"/>
              <w:ind w:left="-108" w:right="-108"/>
              <w:rPr>
                <w:rFonts w:ascii="Times New Roman" w:hAnsi="Times New Roman" w:cs="Times New Roman"/>
                <w:color w:val="FF0000"/>
                <w:lang w:val="cs-CZ"/>
              </w:rPr>
            </w:pPr>
          </w:p>
        </w:tc>
      </w:tr>
      <w:tr w:rsidR="000A5CB9" w:rsidRPr="006F3CE3" w:rsidTr="008E4064">
        <w:trPr>
          <w:trHeight w:val="405"/>
        </w:trPr>
        <w:tc>
          <w:tcPr>
            <w:tcW w:w="9750" w:type="dxa"/>
          </w:tcPr>
          <w:p w:rsidR="000A5CB9" w:rsidRPr="00214757" w:rsidRDefault="000A5CB9" w:rsidP="0027799D">
            <w:pPr>
              <w:pStyle w:val="Default"/>
              <w:ind w:right="-108"/>
              <w:rPr>
                <w:rFonts w:ascii="Times New Roman" w:hAnsi="Times New Roman" w:cs="Times New Roman"/>
                <w:color w:val="FF0000"/>
                <w:lang w:val="cs-CZ"/>
              </w:rPr>
            </w:pPr>
          </w:p>
        </w:tc>
        <w:tc>
          <w:tcPr>
            <w:tcW w:w="0" w:type="auto"/>
          </w:tcPr>
          <w:p w:rsidR="000A5CB9" w:rsidRPr="00214757" w:rsidRDefault="000A5CB9" w:rsidP="0027799D">
            <w:pPr>
              <w:pStyle w:val="Default"/>
              <w:ind w:left="-108" w:right="-108"/>
              <w:rPr>
                <w:rFonts w:ascii="Times New Roman" w:hAnsi="Times New Roman" w:cs="Times New Roman"/>
                <w:color w:val="FF0000"/>
                <w:lang w:val="cs-CZ"/>
              </w:rPr>
            </w:pPr>
          </w:p>
        </w:tc>
      </w:tr>
      <w:tr w:rsidR="000A5CB9" w:rsidRPr="006F3CE3" w:rsidTr="008E4064">
        <w:trPr>
          <w:trHeight w:val="454"/>
        </w:trPr>
        <w:tc>
          <w:tcPr>
            <w:tcW w:w="9750" w:type="dxa"/>
            <w:tcBorders>
              <w:bottom w:val="single" w:sz="4" w:space="0" w:color="auto"/>
            </w:tcBorders>
          </w:tcPr>
          <w:p w:rsidR="000A5CB9" w:rsidRPr="006F3CE3" w:rsidRDefault="000A5CB9" w:rsidP="0027799D">
            <w:pPr>
              <w:pStyle w:val="Default"/>
              <w:ind w:right="-108"/>
              <w:rPr>
                <w:rFonts w:ascii="Times New Roman" w:hAnsi="Times New Roman" w:cs="Times New Roman"/>
                <w:color w:val="auto"/>
                <w:lang w:val="cs-CZ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0A5CB9" w:rsidRPr="006F3CE3" w:rsidRDefault="000A5CB9" w:rsidP="00B75040">
            <w:pPr>
              <w:pStyle w:val="Default"/>
              <w:ind w:left="-108" w:right="-108"/>
              <w:rPr>
                <w:rFonts w:ascii="Times New Roman" w:hAnsi="Times New Roman" w:cs="Times New Roman"/>
                <w:color w:val="auto"/>
                <w:lang w:val="cs-CZ"/>
              </w:rPr>
            </w:pPr>
          </w:p>
        </w:tc>
      </w:tr>
    </w:tbl>
    <w:p w:rsidR="00286451" w:rsidRDefault="00286451" w:rsidP="00645587">
      <w:pPr>
        <w:pStyle w:val="Nadpis2"/>
        <w:ind w:left="426" w:hanging="11"/>
        <w:rPr>
          <w:lang w:val="cs-CZ"/>
        </w:rPr>
      </w:pPr>
      <w:bookmarkStart w:id="5" w:name="_Toc66255021"/>
      <w:r>
        <w:rPr>
          <w:lang w:val="cs-CZ"/>
        </w:rPr>
        <w:t>ČLENĚNÍ STAVBY NA OBJEKTY A TECHNICKÁ A TECHNOLOGICKÁ ZAŘÍZENÍ</w:t>
      </w:r>
      <w:bookmarkEnd w:id="5"/>
    </w:p>
    <w:p w:rsidR="00645587" w:rsidRDefault="00645587" w:rsidP="00645587">
      <w:pPr>
        <w:rPr>
          <w:lang w:val="cs-CZ"/>
        </w:rPr>
      </w:pPr>
    </w:p>
    <w:p w:rsidR="00645587" w:rsidRDefault="00645587" w:rsidP="00645587">
      <w:pPr>
        <w:spacing w:line="276" w:lineRule="auto"/>
        <w:rPr>
          <w:lang w:val="cs-CZ"/>
        </w:rPr>
      </w:pPr>
      <w:r w:rsidRPr="00A82DCC">
        <w:rPr>
          <w:lang w:val="cs-CZ"/>
        </w:rPr>
        <w:lastRenderedPageBreak/>
        <w:t xml:space="preserve">Stavba </w:t>
      </w:r>
      <w:r w:rsidR="00214757">
        <w:rPr>
          <w:lang w:val="cs-CZ"/>
        </w:rPr>
        <w:t>ne</w:t>
      </w:r>
      <w:r w:rsidR="002A7B4F">
        <w:rPr>
          <w:lang w:val="cs-CZ"/>
        </w:rPr>
        <w:t>bude členěna na stavební objekty:</w:t>
      </w:r>
    </w:p>
    <w:p w:rsidR="007B28D8" w:rsidRPr="00645587" w:rsidRDefault="007B28D8" w:rsidP="00DF70D9">
      <w:pPr>
        <w:spacing w:line="276" w:lineRule="auto"/>
        <w:rPr>
          <w:lang w:val="cs-CZ"/>
        </w:rPr>
      </w:pPr>
    </w:p>
    <w:p w:rsidR="000A5CB9" w:rsidRPr="00A82DCC" w:rsidRDefault="000A5CB9" w:rsidP="00D160B2">
      <w:pPr>
        <w:pStyle w:val="Nadpis2"/>
        <w:rPr>
          <w:lang w:val="cs-CZ"/>
        </w:rPr>
      </w:pPr>
      <w:bookmarkStart w:id="6" w:name="_Toc66255022"/>
      <w:r w:rsidRPr="00A82DCC">
        <w:rPr>
          <w:lang w:val="cs-CZ"/>
        </w:rPr>
        <w:t>Seznam vstupních podkladů</w:t>
      </w:r>
      <w:bookmarkEnd w:id="6"/>
    </w:p>
    <w:p w:rsidR="000A5CB9" w:rsidRPr="00A82DCC" w:rsidRDefault="000A5CB9" w:rsidP="007A0F14">
      <w:pPr>
        <w:rPr>
          <w:lang w:val="cs-CZ"/>
        </w:rPr>
      </w:pPr>
    </w:p>
    <w:p w:rsidR="000A5CB9" w:rsidRPr="00A82DCC" w:rsidRDefault="000A5CB9" w:rsidP="003B680C">
      <w:pPr>
        <w:pStyle w:val="Odstavecseseznamem"/>
        <w:numPr>
          <w:ilvl w:val="0"/>
          <w:numId w:val="3"/>
        </w:numPr>
        <w:ind w:left="426"/>
        <w:rPr>
          <w:lang w:val="cs-CZ"/>
        </w:rPr>
      </w:pPr>
      <w:r w:rsidRPr="00A82DCC">
        <w:rPr>
          <w:lang w:val="cs-CZ"/>
        </w:rPr>
        <w:t>Katastrální mapa</w:t>
      </w:r>
    </w:p>
    <w:p w:rsidR="000A5CB9" w:rsidRPr="00A82DCC" w:rsidRDefault="000A5CB9" w:rsidP="003B680C">
      <w:pPr>
        <w:pStyle w:val="Odstavecseseznamem"/>
        <w:numPr>
          <w:ilvl w:val="0"/>
          <w:numId w:val="3"/>
        </w:numPr>
        <w:ind w:left="426"/>
        <w:rPr>
          <w:lang w:val="cs-CZ"/>
        </w:rPr>
      </w:pPr>
      <w:r w:rsidRPr="00A82DCC">
        <w:rPr>
          <w:lang w:val="cs-CZ"/>
        </w:rPr>
        <w:t>Polohopisné a výškopisné zaměření</w:t>
      </w:r>
    </w:p>
    <w:p w:rsidR="000A5CB9" w:rsidRPr="00A82DCC" w:rsidRDefault="000A5CB9" w:rsidP="003B680C">
      <w:pPr>
        <w:pStyle w:val="Odstavecseseznamem"/>
        <w:numPr>
          <w:ilvl w:val="0"/>
          <w:numId w:val="3"/>
        </w:numPr>
        <w:ind w:left="426"/>
        <w:rPr>
          <w:lang w:val="cs-CZ"/>
        </w:rPr>
      </w:pPr>
      <w:r w:rsidRPr="00A82DCC">
        <w:rPr>
          <w:lang w:val="cs-CZ"/>
        </w:rPr>
        <w:t>Terénní průzkum</w:t>
      </w:r>
    </w:p>
    <w:p w:rsidR="000A5CB9" w:rsidRDefault="000A5CB9" w:rsidP="003B680C">
      <w:pPr>
        <w:pStyle w:val="Odstavecseseznamem"/>
        <w:numPr>
          <w:ilvl w:val="0"/>
          <w:numId w:val="3"/>
        </w:numPr>
        <w:ind w:left="426"/>
        <w:rPr>
          <w:lang w:val="cs-CZ"/>
        </w:rPr>
      </w:pPr>
      <w:r w:rsidRPr="00A82DCC">
        <w:rPr>
          <w:lang w:val="cs-CZ"/>
        </w:rPr>
        <w:t>Vyjádření správců inženýrských sítí</w:t>
      </w:r>
    </w:p>
    <w:p w:rsidR="00F65BC0" w:rsidRPr="00A82DCC" w:rsidRDefault="00F65BC0" w:rsidP="003B680C">
      <w:pPr>
        <w:pStyle w:val="Odstavecseseznamem"/>
        <w:numPr>
          <w:ilvl w:val="0"/>
          <w:numId w:val="3"/>
        </w:numPr>
        <w:ind w:left="426"/>
        <w:rPr>
          <w:lang w:val="cs-CZ"/>
        </w:rPr>
      </w:pPr>
      <w:r>
        <w:rPr>
          <w:lang w:val="cs-CZ"/>
        </w:rPr>
        <w:t>Podklady investora</w:t>
      </w:r>
    </w:p>
    <w:p w:rsidR="000A5CB9" w:rsidRPr="00A82DCC" w:rsidRDefault="000A5CB9" w:rsidP="00D160B2">
      <w:pPr>
        <w:pStyle w:val="Nadpis1"/>
        <w:rPr>
          <w:lang w:val="cs-CZ"/>
        </w:rPr>
      </w:pPr>
      <w:bookmarkStart w:id="7" w:name="_Toc66255023"/>
      <w:r w:rsidRPr="00A82DCC">
        <w:rPr>
          <w:lang w:val="cs-CZ"/>
        </w:rPr>
        <w:lastRenderedPageBreak/>
        <w:t>Souhrnná technická zpráva</w:t>
      </w:r>
      <w:bookmarkEnd w:id="7"/>
    </w:p>
    <w:p w:rsidR="000A5CB9" w:rsidRPr="00A82DCC" w:rsidRDefault="000A5CB9" w:rsidP="00CE473F">
      <w:pPr>
        <w:pStyle w:val="Nadpis2"/>
        <w:ind w:left="567" w:hanging="567"/>
        <w:rPr>
          <w:lang w:val="cs-CZ"/>
        </w:rPr>
      </w:pPr>
      <w:bookmarkStart w:id="8" w:name="_Toc66255024"/>
      <w:r w:rsidRPr="00A82DCC">
        <w:rPr>
          <w:lang w:val="cs-CZ"/>
        </w:rPr>
        <w:t>POPIS ÚZEMÍ STAVBY</w:t>
      </w:r>
      <w:bookmarkEnd w:id="8"/>
    </w:p>
    <w:p w:rsidR="000A5CB9" w:rsidRPr="00A82DCC" w:rsidRDefault="00645587" w:rsidP="00D160B2">
      <w:pPr>
        <w:pStyle w:val="Nadpis3"/>
        <w:ind w:left="567" w:hanging="567"/>
        <w:rPr>
          <w:lang w:val="cs-CZ"/>
        </w:rPr>
      </w:pPr>
      <w:bookmarkStart w:id="9" w:name="_Toc66255025"/>
      <w:r>
        <w:rPr>
          <w:lang w:val="cs-CZ"/>
        </w:rPr>
        <w:t>cHARAKTERISTIKA ÚZEMÍ</w:t>
      </w:r>
      <w:r w:rsidR="000A5CB9" w:rsidRPr="00A82DCC">
        <w:rPr>
          <w:lang w:val="cs-CZ"/>
        </w:rPr>
        <w:t>,</w:t>
      </w:r>
      <w:r>
        <w:rPr>
          <w:lang w:val="cs-CZ"/>
        </w:rPr>
        <w:t xml:space="preserve"> STAVEBNÍHO POZEMKU A PRŮBĚHU LINIOVÉ TRASY, ZASTAVĚNÉ ÚZEMÍ A NEZASTAVĚNÉ ÚZEMÍ, SOULAD NAVRHOVANÉ STAVBY</w:t>
      </w:r>
      <w:r w:rsidR="00782893">
        <w:rPr>
          <w:lang w:val="cs-CZ"/>
        </w:rPr>
        <w:t xml:space="preserve"> S CHARAKTEREM ÚZEMÍ, DOSAVADNÍ VYUŽITÍ A ZASTAVĚNOST ÚZEMÍ</w:t>
      </w:r>
      <w:bookmarkEnd w:id="9"/>
    </w:p>
    <w:p w:rsidR="008A6C35" w:rsidRDefault="008A6C35" w:rsidP="002A7B4F">
      <w:r>
        <w:t xml:space="preserve">Území dotčené stavbou se nachází v jižní okrajové zastavěné části </w:t>
      </w:r>
      <w:r w:rsidR="00214757">
        <w:t xml:space="preserve">obce Staré Hobzí. </w:t>
      </w:r>
      <w:r>
        <w:t xml:space="preserve">Území je charakteristické </w:t>
      </w:r>
      <w:r w:rsidR="00214757">
        <w:t>rozvolněnou zástavbou</w:t>
      </w:r>
      <w:r>
        <w:t xml:space="preserve">rodinných domů. Dále jsou zde plochy veřejného prostranství, zelené pásy a zpevněné asfaltové plochy. Lokalita je mírně svažitá směrem </w:t>
      </w:r>
      <w:r w:rsidR="00214757">
        <w:t xml:space="preserve">ke stávající komunikaci </w:t>
      </w:r>
      <w:r w:rsidR="00214757" w:rsidRPr="00214757">
        <w:t>III/4086-St.Hobzí-Písečné</w:t>
      </w:r>
      <w:r>
        <w:t xml:space="preserve">. </w:t>
      </w:r>
    </w:p>
    <w:p w:rsidR="000A5CB9" w:rsidRPr="00A82DCC" w:rsidRDefault="00782893" w:rsidP="00D160B2">
      <w:pPr>
        <w:pStyle w:val="Nadpis3"/>
        <w:ind w:left="567" w:hanging="567"/>
        <w:rPr>
          <w:lang w:val="cs-CZ"/>
        </w:rPr>
      </w:pPr>
      <w:bookmarkStart w:id="10" w:name="_Toc66255026"/>
      <w:r>
        <w:rPr>
          <w:lang w:val="cs-CZ"/>
        </w:rPr>
        <w:t>údaje o souladu s územně plánovací dokumentací, s cíli a úkoly územního plánování, včetně informace o vydané územně plánovací dokumentací</w:t>
      </w:r>
      <w:r w:rsidR="006845D8">
        <w:rPr>
          <w:lang w:val="cs-CZ"/>
        </w:rPr>
        <w:t xml:space="preserve"> )</w:t>
      </w:r>
      <w:bookmarkEnd w:id="10"/>
    </w:p>
    <w:p w:rsidR="000A5CB9" w:rsidRPr="00A82DCC" w:rsidRDefault="00782893" w:rsidP="00264D94">
      <w:pPr>
        <w:rPr>
          <w:lang w:val="cs-CZ"/>
        </w:rPr>
      </w:pPr>
      <w:r>
        <w:rPr>
          <w:lang w:val="cs-CZ"/>
        </w:rPr>
        <w:t xml:space="preserve">Navrhovaná </w:t>
      </w:r>
      <w:r w:rsidR="00214757">
        <w:rPr>
          <w:lang w:val="cs-CZ"/>
        </w:rPr>
        <w:t>obnova inženýrských</w:t>
      </w:r>
      <w:r>
        <w:rPr>
          <w:lang w:val="cs-CZ"/>
        </w:rPr>
        <w:t xml:space="preserve"> je v souladu s územně plánovací dokumentací </w:t>
      </w:r>
      <w:r w:rsidR="00214757">
        <w:rPr>
          <w:lang w:val="cs-CZ"/>
        </w:rPr>
        <w:t>obce Staré Hobzí</w:t>
      </w:r>
      <w:r w:rsidR="00264D94">
        <w:rPr>
          <w:lang w:val="cs-CZ"/>
        </w:rPr>
        <w:t>.</w:t>
      </w:r>
    </w:p>
    <w:p w:rsidR="000A5CB9" w:rsidRPr="00A82DCC" w:rsidRDefault="00782893" w:rsidP="00B42038">
      <w:pPr>
        <w:pStyle w:val="Nadpis3"/>
        <w:ind w:left="567" w:hanging="567"/>
        <w:rPr>
          <w:lang w:val="cs-CZ"/>
        </w:rPr>
      </w:pPr>
      <w:bookmarkStart w:id="11" w:name="_Toc66255027"/>
      <w:r>
        <w:rPr>
          <w:lang w:val="cs-CZ"/>
        </w:rPr>
        <w:t>informace o vydaných rozhodnutích o povolení vyjímky z obechných požadavků na využití území</w:t>
      </w:r>
      <w:r w:rsidR="000A5CB9" w:rsidRPr="00A82DCC">
        <w:rPr>
          <w:lang w:val="cs-CZ"/>
        </w:rPr>
        <w:t>,</w:t>
      </w:r>
      <w:bookmarkEnd w:id="11"/>
    </w:p>
    <w:p w:rsidR="00E442E0" w:rsidRDefault="004E7FF8" w:rsidP="006924F3">
      <w:pPr>
        <w:spacing w:before="120" w:line="276" w:lineRule="auto"/>
        <w:ind w:firstLine="708"/>
        <w:rPr>
          <w:lang w:val="cs-CZ"/>
        </w:rPr>
      </w:pPr>
      <w:r w:rsidRPr="004E7FF8">
        <w:rPr>
          <w:lang w:val="cs-CZ"/>
        </w:rPr>
        <w:t>Nebyla vydána žádná rozhodnutí o povolení vyjímky z obecných požadavků na využití území</w:t>
      </w:r>
      <w:r>
        <w:rPr>
          <w:lang w:val="cs-CZ"/>
        </w:rPr>
        <w:t>.</w:t>
      </w:r>
    </w:p>
    <w:p w:rsidR="000A5CB9" w:rsidRPr="00B42038" w:rsidRDefault="007917B4" w:rsidP="00B42038">
      <w:pPr>
        <w:pStyle w:val="Nadpis3"/>
        <w:ind w:left="567" w:hanging="567"/>
      </w:pPr>
      <w:r>
        <w:t xml:space="preserve"> </w:t>
      </w:r>
      <w:bookmarkStart w:id="12" w:name="_Toc66255028"/>
      <w:r w:rsidR="004E7FF8">
        <w:t>informace o tom, zda a v jakých částech dokumentace jsou zohledněny podmínky závazných stanovisek dotčených orgánů</w:t>
      </w:r>
      <w:bookmarkEnd w:id="12"/>
    </w:p>
    <w:p w:rsidR="000A5CB9" w:rsidRPr="00A82DCC" w:rsidRDefault="00452674" w:rsidP="00B42038">
      <w:pPr>
        <w:rPr>
          <w:lang w:val="cs-CZ"/>
        </w:rPr>
      </w:pPr>
      <w:r>
        <w:rPr>
          <w:lang w:val="cs-CZ"/>
        </w:rPr>
        <w:t>J</w:t>
      </w:r>
      <w:r w:rsidR="00214757">
        <w:rPr>
          <w:lang w:val="cs-CZ"/>
        </w:rPr>
        <w:t>edná se</w:t>
      </w:r>
      <w:r>
        <w:rPr>
          <w:lang w:val="cs-CZ"/>
        </w:rPr>
        <w:t xml:space="preserve"> o</w:t>
      </w:r>
      <w:r w:rsidR="00214757">
        <w:rPr>
          <w:lang w:val="cs-CZ"/>
        </w:rPr>
        <w:t xml:space="preserve"> obnovu stávají infrastruktury v obci, tyto práce nepodléhají povolení vo</w:t>
      </w:r>
      <w:r>
        <w:rPr>
          <w:lang w:val="cs-CZ"/>
        </w:rPr>
        <w:t>doprávního úřadu a nebudou vydá</w:t>
      </w:r>
      <w:r w:rsidR="00214757">
        <w:rPr>
          <w:lang w:val="cs-CZ"/>
        </w:rPr>
        <w:t>ná žádná stanoviska orgánů státní správy</w:t>
      </w:r>
      <w:r w:rsidR="000A5CB9" w:rsidRPr="00A82DCC">
        <w:rPr>
          <w:lang w:val="cs-CZ"/>
        </w:rPr>
        <w:t>.</w:t>
      </w:r>
    </w:p>
    <w:p w:rsidR="006D76E1" w:rsidRPr="00B42038" w:rsidRDefault="007917B4" w:rsidP="00B42038">
      <w:pPr>
        <w:pStyle w:val="Nadpis3"/>
        <w:ind w:left="567" w:hanging="567"/>
      </w:pPr>
      <w:r>
        <w:t xml:space="preserve"> </w:t>
      </w:r>
      <w:bookmarkStart w:id="13" w:name="_Toc66255029"/>
      <w:r w:rsidR="004E7FF8">
        <w:t>výčet a závěry provedených průzkumů a rozborů – geologický průzkum, hydrogeologický průzkum, stavebně historický průzkum apod.,</w:t>
      </w:r>
      <w:bookmarkEnd w:id="13"/>
    </w:p>
    <w:p w:rsidR="000A5CB9" w:rsidRPr="006D76E1" w:rsidRDefault="004E7FF8" w:rsidP="000C074A">
      <w:pPr>
        <w:rPr>
          <w:lang w:val="cs-CZ"/>
        </w:rPr>
      </w:pPr>
      <w:r w:rsidRPr="00862564">
        <w:rPr>
          <w:lang w:val="cs-CZ"/>
        </w:rPr>
        <w:t>V rámci zpracování PD byly provedeny průzkumné práce v rozsahu nezbytně nutném pro zpr</w:t>
      </w:r>
      <w:r>
        <w:rPr>
          <w:lang w:val="cs-CZ"/>
        </w:rPr>
        <w:t>acování projektové dokumentace</w:t>
      </w:r>
      <w:r w:rsidRPr="00862564">
        <w:rPr>
          <w:lang w:val="cs-CZ"/>
        </w:rPr>
        <w:t>. Byl proveden</w:t>
      </w:r>
      <w:r>
        <w:rPr>
          <w:lang w:val="cs-CZ"/>
        </w:rPr>
        <w:t xml:space="preserve"> </w:t>
      </w:r>
      <w:r w:rsidRPr="00862564">
        <w:rPr>
          <w:lang w:val="cs-CZ"/>
        </w:rPr>
        <w:t xml:space="preserve">průzkum sítí technického vybavení, zjištěná vedení jsou zakreslena ve výkresové dokumentaci. V prostoru výstavby se nacházejí podzemní i nadzemní vedení, která bude nutno během stavby respektovat. Vyjádření jednotlivých správců </w:t>
      </w:r>
      <w:r w:rsidRPr="00862564">
        <w:rPr>
          <w:lang w:val="cs-CZ"/>
        </w:rPr>
        <w:lastRenderedPageBreak/>
        <w:t xml:space="preserve">jsou uvedena v dokladové části. Při předání staveniště je nutno v terénu zajistit vytýčení stávajících sítí technického vybavení v prostoru staveniště, při vlastním provádění stavby je pak nutno důsledně respektovat požadavky uvedené ve vyjádření jednotlivých správců. V této fázi projektové přípravy </w:t>
      </w:r>
      <w:r w:rsidRPr="00A82DCC">
        <w:rPr>
          <w:lang w:val="cs-CZ"/>
        </w:rPr>
        <w:t>bylo provedeno vý</w:t>
      </w:r>
      <w:r>
        <w:rPr>
          <w:lang w:val="cs-CZ"/>
        </w:rPr>
        <w:t>škopisné a polohopisné zaměření.</w:t>
      </w:r>
      <w:r w:rsidRPr="00A82DCC">
        <w:rPr>
          <w:lang w:val="cs-CZ"/>
        </w:rPr>
        <w:t xml:space="preserve"> </w:t>
      </w:r>
    </w:p>
    <w:p w:rsidR="000A5CB9" w:rsidRPr="00B42038" w:rsidRDefault="004E7FF8" w:rsidP="00B42038">
      <w:pPr>
        <w:pStyle w:val="Nadpis3"/>
        <w:ind w:left="567" w:hanging="567"/>
      </w:pPr>
      <w:bookmarkStart w:id="14" w:name="_Toc66255030"/>
      <w:r>
        <w:t>OCHRANA ÚZEMÍ PODLE JINÝCH PRÁVNÍCH PŘEDPISŮ</w:t>
      </w:r>
      <w:r w:rsidR="000A5CB9" w:rsidRPr="00B42038">
        <w:t>,</w:t>
      </w:r>
      <w:bookmarkEnd w:id="14"/>
    </w:p>
    <w:p w:rsidR="000A5CB9" w:rsidRPr="00710A20" w:rsidRDefault="00710A20" w:rsidP="00710A20">
      <w:pPr>
        <w:spacing w:line="276" w:lineRule="auto"/>
        <w:rPr>
          <w:lang w:val="cs-CZ"/>
        </w:rPr>
      </w:pPr>
      <w:r w:rsidRPr="00647BEE">
        <w:rPr>
          <w:color w:val="000000"/>
          <w:lang w:val="cs-CZ"/>
        </w:rPr>
        <w:t xml:space="preserve">Stavba </w:t>
      </w:r>
      <w:r>
        <w:rPr>
          <w:color w:val="000000"/>
          <w:lang w:val="cs-CZ"/>
        </w:rPr>
        <w:t>není chráněna podle jiných právních předpisů</w:t>
      </w:r>
      <w:r w:rsidR="004E7FF8">
        <w:rPr>
          <w:lang w:val="cs-CZ"/>
        </w:rPr>
        <w:t>.</w:t>
      </w:r>
      <w:r w:rsidR="00257B61" w:rsidRPr="00257B61">
        <w:rPr>
          <w:rFonts w:ascii="Arial" w:hAnsi="Arial" w:cs="Arial"/>
        </w:rPr>
        <w:t xml:space="preserve"> </w:t>
      </w:r>
    </w:p>
    <w:p w:rsidR="000A5CB9" w:rsidRPr="00B42038" w:rsidRDefault="00710A20" w:rsidP="00B42038">
      <w:pPr>
        <w:pStyle w:val="Nadpis3"/>
        <w:ind w:left="567" w:hanging="567"/>
      </w:pPr>
      <w:bookmarkStart w:id="15" w:name="_Toc66255031"/>
      <w:r>
        <w:t>POLOHA VZHLEDEM K ZÁPLAVOVÉMU ÚZEMÍ, PODDOLOVANÉMU ÚZEMÍ APOD.,</w:t>
      </w:r>
      <w:bookmarkEnd w:id="15"/>
    </w:p>
    <w:p w:rsidR="000A5CB9" w:rsidRPr="00710A20" w:rsidRDefault="00710A20" w:rsidP="007917B4">
      <w:pPr>
        <w:tabs>
          <w:tab w:val="num" w:pos="851"/>
        </w:tabs>
        <w:rPr>
          <w:iCs/>
          <w:lang w:val="cs-CZ"/>
        </w:rPr>
      </w:pPr>
      <w:r w:rsidRPr="00710A20">
        <w:rPr>
          <w:iCs/>
          <w:lang w:val="cs-CZ"/>
        </w:rPr>
        <w:t xml:space="preserve">V oblasti není vyhlášeno záplavové území. </w:t>
      </w:r>
    </w:p>
    <w:p w:rsidR="006D76E1" w:rsidRPr="00AB23FD" w:rsidRDefault="00710A20" w:rsidP="00AB23FD">
      <w:pPr>
        <w:pStyle w:val="Nadpis3"/>
        <w:ind w:left="567" w:hanging="567"/>
      </w:pPr>
      <w:bookmarkStart w:id="16" w:name="_Toc66255032"/>
      <w:r>
        <w:t>vliv stavby na okolní stavby a pozemky, ochraNA OKOLÍ, VLIV STAVBY NA ODTOKOVÉ POMĚRY V ÚZEMÍ</w:t>
      </w:r>
      <w:bookmarkEnd w:id="16"/>
    </w:p>
    <w:p w:rsidR="000A5CB9" w:rsidRDefault="00710A20" w:rsidP="007917B4">
      <w:pPr>
        <w:tabs>
          <w:tab w:val="num" w:pos="851"/>
        </w:tabs>
        <w:rPr>
          <w:snapToGrid w:val="0"/>
        </w:rPr>
      </w:pPr>
      <w:r w:rsidRPr="006D76E1">
        <w:rPr>
          <w:snapToGrid w:val="0"/>
          <w:lang w:val="cs-CZ"/>
        </w:rPr>
        <w:t>Při realizaci stavby dojde dočasně k mírnému zhoršení životního prostředí v blízkosti staveniště - zatížení hlukem, zvýšené prašnosti a provozu stavebních mechanizmů. Po skončení stavby se všechny dotčené plochy uvedou do původního stavu.</w:t>
      </w:r>
      <w:r w:rsidRPr="006D76E1">
        <w:rPr>
          <w:lang w:val="cs-CZ"/>
        </w:rPr>
        <w:t xml:space="preserve"> Dlouhodobě nemá výstavba negativní dopad na životní prostředí</w:t>
      </w:r>
      <w:r w:rsidR="00550E41">
        <w:rPr>
          <w:snapToGrid w:val="0"/>
        </w:rPr>
        <w:t>.</w:t>
      </w:r>
      <w:r w:rsidR="006D76E1">
        <w:rPr>
          <w:snapToGrid w:val="0"/>
        </w:rPr>
        <w:t xml:space="preserve"> </w:t>
      </w:r>
    </w:p>
    <w:p w:rsidR="000A5CB9" w:rsidRPr="00AB23FD" w:rsidRDefault="00710A20" w:rsidP="00AB23FD">
      <w:pPr>
        <w:pStyle w:val="Nadpis3"/>
        <w:ind w:left="567" w:hanging="567"/>
      </w:pPr>
      <w:bookmarkStart w:id="17" w:name="_Toc66255033"/>
      <w:r>
        <w:t>POŽADAVKY NA SANACE, DEMOLICE A KÁCENÍ DŘEVIN</w:t>
      </w:r>
      <w:bookmarkEnd w:id="17"/>
    </w:p>
    <w:p w:rsidR="000A5CB9" w:rsidRDefault="00710A20" w:rsidP="007917B4">
      <w:pPr>
        <w:jc w:val="left"/>
        <w:rPr>
          <w:lang w:val="cs-CZ"/>
        </w:rPr>
      </w:pPr>
      <w:r w:rsidRPr="00257B61">
        <w:rPr>
          <w:lang w:val="cs-CZ"/>
        </w:rPr>
        <w:t xml:space="preserve">Při výstavbě bude kladen maximální důraz na zachování stávající vzrostlé zeleně. V průběhu celé stavby je nutno respektovat veškeré dřeviny a nepoškodit zejména kořenový systém, kmeny a koruny. </w:t>
      </w:r>
      <w:r w:rsidR="005F643B">
        <w:rPr>
          <w:lang w:val="cs-CZ"/>
        </w:rPr>
        <w:t>Výkopové práce prováděné v těsné blízkosti dřevin</w:t>
      </w:r>
      <w:r w:rsidR="00C275DE">
        <w:rPr>
          <w:lang w:val="cs-CZ"/>
        </w:rPr>
        <w:t xml:space="preserve"> musejí být prováděny ručně a vždy v souladu s technickou normou ČSN DIN 83 9061- Ochrana stromů, porostů a vegetačních ploch při stavebních pracích. Zejména je pak potřebné postupovat dle kapitol 4.6 Ochrana stromů před mechanickým poškozením, 4.10 Ochrana kořenového prostupu při výk</w:t>
      </w:r>
      <w:r w:rsidR="00EA4715">
        <w:rPr>
          <w:lang w:val="cs-CZ"/>
        </w:rPr>
        <w:t>o</w:t>
      </w:r>
      <w:r w:rsidR="00C275DE">
        <w:rPr>
          <w:lang w:val="cs-CZ"/>
        </w:rPr>
        <w:t>p</w:t>
      </w:r>
      <w:r w:rsidR="00EA4715">
        <w:rPr>
          <w:lang w:val="cs-CZ"/>
        </w:rPr>
        <w:t>e</w:t>
      </w:r>
      <w:r w:rsidR="00C275DE">
        <w:rPr>
          <w:lang w:val="cs-CZ"/>
        </w:rPr>
        <w:t>ch</w:t>
      </w:r>
      <w:r w:rsidR="00EA4715">
        <w:rPr>
          <w:lang w:val="cs-CZ"/>
        </w:rPr>
        <w:t xml:space="preserve"> </w:t>
      </w:r>
      <w:r w:rsidR="00C275DE">
        <w:rPr>
          <w:lang w:val="cs-CZ"/>
        </w:rPr>
        <w:t>rýh nebo stavebních jam a 4.12 Ochrana kořenového porostu stromů při dočasném</w:t>
      </w:r>
      <w:r w:rsidR="00EA4715">
        <w:rPr>
          <w:lang w:val="cs-CZ"/>
        </w:rPr>
        <w:t xml:space="preserve"> </w:t>
      </w:r>
      <w:r w:rsidR="00C275DE">
        <w:rPr>
          <w:lang w:val="cs-CZ"/>
        </w:rPr>
        <w:t>zatížení, zmíněné normy. Práce musí být prováděny též v souladu se standardy péče o přírodu a krajinu SPPK A01 002:2017 – Ochrana dřevin při stavební činnosti, Agentury ochrany přírody a krajiny České republiky. Deponie zeminy nesmí být umístěny v okapové zóně dřevin (dána kolmým průmětem okraje koruny). Případné ořezy dřeviny musejí být provedeny odbornou firmou, a to v souladu</w:t>
      </w:r>
      <w:r w:rsidR="005F643B">
        <w:rPr>
          <w:lang w:val="cs-CZ"/>
        </w:rPr>
        <w:t xml:space="preserve"> </w:t>
      </w:r>
      <w:r w:rsidR="00C275DE">
        <w:rPr>
          <w:lang w:val="cs-CZ"/>
        </w:rPr>
        <w:t>se standardy péče o přírodu a krajinu SPPK A02 002:2015 – Řez stromů, Agentury ochrany přírody a krajiny České republiky.</w:t>
      </w:r>
    </w:p>
    <w:p w:rsidR="00710A20" w:rsidRPr="00AB23FD" w:rsidRDefault="00710A20" w:rsidP="00710A20">
      <w:pPr>
        <w:pStyle w:val="Nadpis3"/>
        <w:ind w:left="567" w:hanging="567"/>
      </w:pPr>
      <w:bookmarkStart w:id="18" w:name="_Toc66255034"/>
      <w:r>
        <w:t>POŽADAVKY NA MAXIMÁLNÍ DOČASNÉ A TRVALÉ ZÁBORY ZEMĚDĚLSKÉHO PŮDNÍHO FONDU NEBO POZEMKŮ URČENÝCH K PLNĚNÍ FUNKCE LESA</w:t>
      </w:r>
      <w:bookmarkEnd w:id="18"/>
    </w:p>
    <w:p w:rsidR="00A86DF4" w:rsidRPr="00214757" w:rsidRDefault="00710A20" w:rsidP="00E9512C">
      <w:pPr>
        <w:jc w:val="left"/>
        <w:rPr>
          <w:lang w:val="cs-CZ"/>
        </w:rPr>
      </w:pPr>
      <w:r w:rsidRPr="00A86DF4">
        <w:rPr>
          <w:lang w:val="cs-CZ"/>
        </w:rPr>
        <w:t xml:space="preserve">Pro navrhovanou stavbu se </w:t>
      </w:r>
      <w:r w:rsidR="00214757">
        <w:rPr>
          <w:lang w:val="cs-CZ"/>
        </w:rPr>
        <w:t>ne</w:t>
      </w:r>
      <w:r w:rsidRPr="00A86DF4">
        <w:rPr>
          <w:lang w:val="cs-CZ"/>
        </w:rPr>
        <w:t xml:space="preserve">navrhuje </w:t>
      </w:r>
      <w:r w:rsidR="002A7B4F" w:rsidRPr="00A86DF4">
        <w:rPr>
          <w:lang w:val="cs-CZ"/>
        </w:rPr>
        <w:t>trvalé</w:t>
      </w:r>
      <w:r w:rsidRPr="00A86DF4">
        <w:rPr>
          <w:lang w:val="cs-CZ"/>
        </w:rPr>
        <w:t xml:space="preserve"> </w:t>
      </w:r>
      <w:r w:rsidR="00214757">
        <w:rPr>
          <w:lang w:val="cs-CZ"/>
        </w:rPr>
        <w:t xml:space="preserve">ani dočasné </w:t>
      </w:r>
      <w:r w:rsidRPr="00A86DF4">
        <w:rPr>
          <w:lang w:val="cs-CZ"/>
        </w:rPr>
        <w:t>vynětí ze ZPF.</w:t>
      </w:r>
      <w:r w:rsidR="009F64BF" w:rsidRPr="00A86DF4">
        <w:rPr>
          <w:lang w:val="cs-CZ"/>
        </w:rPr>
        <w:t xml:space="preserve"> </w:t>
      </w:r>
    </w:p>
    <w:p w:rsidR="0035134A" w:rsidRPr="00AB23FD" w:rsidRDefault="0035134A" w:rsidP="0035134A">
      <w:pPr>
        <w:pStyle w:val="Nadpis3"/>
        <w:ind w:left="567" w:hanging="567"/>
      </w:pPr>
      <w:bookmarkStart w:id="19" w:name="_Toc66255035"/>
      <w:r>
        <w:lastRenderedPageBreak/>
        <w:t>územně technické podmínky - zejména možnost napojení na stávají dopravní a technickou infrastrukturu</w:t>
      </w:r>
      <w:bookmarkEnd w:id="19"/>
    </w:p>
    <w:p w:rsidR="006B5DA6" w:rsidRDefault="00214757" w:rsidP="00E9512C">
      <w:pPr>
        <w:jc w:val="left"/>
        <w:rPr>
          <w:snapToGrid w:val="0"/>
        </w:rPr>
      </w:pPr>
      <w:r>
        <w:rPr>
          <w:snapToGrid w:val="0"/>
        </w:rPr>
        <w:t>Jedná se o obnovu inženýrských sítí, zůstane stávající</w:t>
      </w:r>
      <w:r w:rsidR="006B5DA6">
        <w:rPr>
          <w:snapToGrid w:val="0"/>
        </w:rPr>
        <w:t>.</w:t>
      </w:r>
    </w:p>
    <w:p w:rsidR="0035134A" w:rsidRPr="0035134A" w:rsidRDefault="0035134A" w:rsidP="0035134A">
      <w:pPr>
        <w:pStyle w:val="Nadpis3"/>
        <w:ind w:left="567" w:hanging="567"/>
      </w:pPr>
      <w:bookmarkStart w:id="20" w:name="_Toc66255036"/>
      <w:r>
        <w:t>věcné a časové vazby stavby, podmiňující, vyvolané, související investice</w:t>
      </w:r>
      <w:bookmarkEnd w:id="20"/>
    </w:p>
    <w:p w:rsidR="00342B83" w:rsidRDefault="0035134A" w:rsidP="0035134A">
      <w:pPr>
        <w:jc w:val="left"/>
        <w:rPr>
          <w:lang w:val="cs-CZ"/>
        </w:rPr>
      </w:pPr>
      <w:r>
        <w:rPr>
          <w:lang w:val="cs-CZ"/>
        </w:rPr>
        <w:t xml:space="preserve">Vlivem navrhované stavby dojde ke křížení sítí technické infrastruktury, v případě nutnosti bude provedeno nové prostorové uspořádání jednotlivých sítí z důvodu uložení </w:t>
      </w:r>
      <w:r w:rsidR="00CC6B84">
        <w:rPr>
          <w:lang w:val="cs-CZ"/>
        </w:rPr>
        <w:t>vodovodní</w:t>
      </w:r>
      <w:r w:rsidR="00E9512C">
        <w:rPr>
          <w:lang w:val="cs-CZ"/>
        </w:rPr>
        <w:t>ho řadu a kanalizace</w:t>
      </w:r>
      <w:r>
        <w:rPr>
          <w:lang w:val="cs-CZ"/>
        </w:rPr>
        <w:t>.</w:t>
      </w:r>
    </w:p>
    <w:p w:rsidR="00342B83" w:rsidRDefault="00342B83" w:rsidP="0035134A">
      <w:pPr>
        <w:jc w:val="left"/>
        <w:rPr>
          <w:lang w:val="cs-CZ"/>
        </w:rPr>
      </w:pPr>
    </w:p>
    <w:p w:rsidR="0035134A" w:rsidRPr="0035134A" w:rsidRDefault="0035134A" w:rsidP="0035134A">
      <w:pPr>
        <w:pStyle w:val="Nadpis3"/>
        <w:ind w:left="567" w:hanging="567"/>
      </w:pPr>
      <w:bookmarkStart w:id="21" w:name="_Toc66255037"/>
      <w:r>
        <w:t>seznam pozemků a staveb podle katastru nemovitostí, na kterých se stavba umisťuje a provádí, seznam pozemků podle katastru nemovitostí, na kterých vznikne ochraNNÉ nebo bezpečnostní pásmo,</w:t>
      </w:r>
      <w:bookmarkEnd w:id="21"/>
    </w:p>
    <w:p w:rsidR="0035134A" w:rsidRDefault="0035134A" w:rsidP="0035134A">
      <w:pPr>
        <w:jc w:val="left"/>
        <w:rPr>
          <w:lang w:val="cs-CZ"/>
        </w:rPr>
      </w:pPr>
    </w:p>
    <w:p w:rsidR="00B90EA5" w:rsidRDefault="006B5DA6" w:rsidP="00160E98">
      <w:pPr>
        <w:spacing w:line="276" w:lineRule="auto"/>
        <w:rPr>
          <w:rFonts w:asciiTheme="majorHAnsi" w:hAnsiTheme="majorHAnsi" w:cs="Tahoma"/>
          <w:lang w:val="cs-CZ"/>
        </w:rPr>
      </w:pPr>
      <w:r>
        <w:rPr>
          <w:rFonts w:asciiTheme="majorHAnsi" w:hAnsiTheme="majorHAnsi" w:cs="Tahoma"/>
          <w:lang w:val="cs-CZ"/>
        </w:rPr>
        <w:t xml:space="preserve">Stavbou </w:t>
      </w:r>
      <w:r w:rsidR="00A127EC">
        <w:rPr>
          <w:rFonts w:asciiTheme="majorHAnsi" w:hAnsiTheme="majorHAnsi" w:cs="Tahoma"/>
          <w:b/>
          <w:lang w:val="cs-CZ"/>
        </w:rPr>
        <w:t>Obnova vodovodu a kanalizace na parc.č. 3039/3 v k.ú. Staré Hobzí</w:t>
      </w:r>
      <w:r w:rsidR="00EF552A">
        <w:rPr>
          <w:rFonts w:asciiTheme="majorHAnsi" w:hAnsiTheme="majorHAnsi" w:cs="Tahoma"/>
          <w:lang w:val="cs-CZ"/>
        </w:rPr>
        <w:t xml:space="preserve"> budou dotčeny následující pozemky v k.ú.</w:t>
      </w:r>
      <w:r w:rsidR="004A5427">
        <w:rPr>
          <w:rFonts w:asciiTheme="majorHAnsi" w:hAnsiTheme="majorHAnsi" w:cs="Tahoma"/>
          <w:lang w:val="cs-CZ"/>
        </w:rPr>
        <w:t xml:space="preserve"> </w:t>
      </w:r>
      <w:r w:rsidR="00A127EC">
        <w:rPr>
          <w:rFonts w:asciiTheme="majorHAnsi" w:hAnsiTheme="majorHAnsi" w:cs="Tahoma"/>
          <w:lang w:val="cs-CZ"/>
        </w:rPr>
        <w:t>Staré Hobzí</w:t>
      </w:r>
      <w:r w:rsidR="00EF552A">
        <w:rPr>
          <w:rFonts w:asciiTheme="majorHAnsi" w:hAnsiTheme="majorHAnsi" w:cs="Tahoma"/>
          <w:lang w:val="cs-CZ"/>
        </w:rPr>
        <w:t xml:space="preserve"> :</w:t>
      </w:r>
    </w:p>
    <w:p w:rsidR="001458FE" w:rsidRDefault="001458FE" w:rsidP="00B90EA5">
      <w:pPr>
        <w:spacing w:line="276" w:lineRule="auto"/>
        <w:rPr>
          <w:rFonts w:asciiTheme="majorHAnsi" w:hAnsiTheme="majorHAnsi" w:cs="Tahoma"/>
          <w:lang w:val="cs-CZ"/>
        </w:rPr>
      </w:pPr>
    </w:p>
    <w:p w:rsidR="00C9430B" w:rsidRPr="00D949C9" w:rsidRDefault="00C9430B" w:rsidP="00C9430B">
      <w:pPr>
        <w:spacing w:line="276" w:lineRule="auto"/>
        <w:rPr>
          <w:rFonts w:asciiTheme="majorHAnsi" w:hAnsiTheme="majorHAnsi" w:cs="Tahoma"/>
          <w:b/>
          <w:lang w:val="cs-CZ"/>
        </w:rPr>
      </w:pPr>
      <w:r w:rsidRPr="00D949C9">
        <w:rPr>
          <w:rFonts w:asciiTheme="majorHAnsi" w:hAnsiTheme="majorHAnsi" w:cs="Tahoma"/>
          <w:b/>
          <w:lang w:val="cs-CZ"/>
        </w:rPr>
        <w:t xml:space="preserve">p.č. KN </w:t>
      </w:r>
      <w:r w:rsidR="00A127EC">
        <w:rPr>
          <w:rFonts w:asciiTheme="majorHAnsi" w:hAnsiTheme="majorHAnsi" w:cs="Tahoma"/>
          <w:b/>
          <w:lang w:val="cs-CZ"/>
        </w:rPr>
        <w:t>3039/3</w:t>
      </w:r>
      <w:r w:rsidRPr="00D949C9">
        <w:rPr>
          <w:rFonts w:asciiTheme="majorHAnsi" w:hAnsiTheme="majorHAnsi" w:cs="Tahoma"/>
          <w:b/>
          <w:lang w:val="cs-CZ"/>
        </w:rPr>
        <w:t xml:space="preserve"> – </w:t>
      </w:r>
      <w:r w:rsidR="006B5DA6" w:rsidRPr="00D949C9">
        <w:rPr>
          <w:rFonts w:asciiTheme="majorHAnsi" w:hAnsiTheme="majorHAnsi" w:cs="Tahoma"/>
          <w:b/>
          <w:lang w:val="cs-CZ"/>
        </w:rPr>
        <w:t>ostatní plocha-</w:t>
      </w:r>
      <w:r w:rsidR="00A127EC">
        <w:rPr>
          <w:rFonts w:asciiTheme="majorHAnsi" w:hAnsiTheme="majorHAnsi" w:cs="Tahoma"/>
          <w:b/>
          <w:lang w:val="cs-CZ"/>
        </w:rPr>
        <w:t xml:space="preserve">ostatní </w:t>
      </w:r>
      <w:r w:rsidR="006B5DA6" w:rsidRPr="00D949C9">
        <w:rPr>
          <w:rFonts w:asciiTheme="majorHAnsi" w:hAnsiTheme="majorHAnsi" w:cs="Tahoma"/>
          <w:b/>
          <w:lang w:val="cs-CZ"/>
        </w:rPr>
        <w:t>komunikace</w:t>
      </w:r>
    </w:p>
    <w:p w:rsidR="007167A3" w:rsidRDefault="00C9430B" w:rsidP="00D949C9">
      <w:pPr>
        <w:rPr>
          <w:rFonts w:asciiTheme="majorHAnsi" w:hAnsiTheme="majorHAnsi" w:cs="Tahoma"/>
          <w:lang w:val="cs-CZ"/>
        </w:rPr>
      </w:pPr>
      <w:r w:rsidRPr="00D949C9">
        <w:rPr>
          <w:rFonts w:asciiTheme="majorHAnsi" w:hAnsiTheme="majorHAnsi" w:cs="Tahoma"/>
          <w:i/>
          <w:lang w:val="cs-CZ"/>
        </w:rPr>
        <w:t>vlastník :</w:t>
      </w:r>
      <w:r w:rsidRPr="00D949C9">
        <w:rPr>
          <w:rFonts w:asciiTheme="majorHAnsi" w:hAnsiTheme="majorHAnsi" w:cs="Tahoma"/>
          <w:lang w:val="cs-CZ"/>
        </w:rPr>
        <w:t xml:space="preserve">  </w:t>
      </w:r>
      <w:r w:rsidR="00A127EC">
        <w:rPr>
          <w:rFonts w:asciiTheme="majorHAnsi" w:hAnsiTheme="majorHAnsi" w:cs="Tahoma"/>
          <w:lang w:val="cs-CZ"/>
        </w:rPr>
        <w:t>Obec Staré Hobzí, č.p. 35, 378 71 Staré Hobzí</w:t>
      </w:r>
    </w:p>
    <w:p w:rsidR="00A127EC" w:rsidRDefault="00A127EC" w:rsidP="00D949C9">
      <w:pPr>
        <w:rPr>
          <w:rFonts w:asciiTheme="majorHAnsi" w:hAnsiTheme="majorHAnsi" w:cs="Tahoma"/>
          <w:lang w:val="cs-CZ"/>
        </w:rPr>
      </w:pPr>
    </w:p>
    <w:p w:rsidR="00A127EC" w:rsidRPr="00D949C9" w:rsidRDefault="00A127EC" w:rsidP="00A127EC">
      <w:pPr>
        <w:spacing w:line="276" w:lineRule="auto"/>
        <w:rPr>
          <w:rFonts w:asciiTheme="majorHAnsi" w:hAnsiTheme="majorHAnsi" w:cs="Tahoma"/>
          <w:b/>
          <w:lang w:val="cs-CZ"/>
        </w:rPr>
      </w:pPr>
      <w:r w:rsidRPr="00D949C9">
        <w:rPr>
          <w:rFonts w:asciiTheme="majorHAnsi" w:hAnsiTheme="majorHAnsi" w:cs="Tahoma"/>
          <w:b/>
          <w:lang w:val="cs-CZ"/>
        </w:rPr>
        <w:t xml:space="preserve">p.č. KN </w:t>
      </w:r>
      <w:r>
        <w:rPr>
          <w:rFonts w:asciiTheme="majorHAnsi" w:hAnsiTheme="majorHAnsi" w:cs="Tahoma"/>
          <w:b/>
          <w:lang w:val="cs-CZ"/>
        </w:rPr>
        <w:t>3038/2</w:t>
      </w:r>
      <w:r w:rsidRPr="00D949C9">
        <w:rPr>
          <w:rFonts w:asciiTheme="majorHAnsi" w:hAnsiTheme="majorHAnsi" w:cs="Tahoma"/>
          <w:b/>
          <w:lang w:val="cs-CZ"/>
        </w:rPr>
        <w:t xml:space="preserve"> – ostatní plocha-</w:t>
      </w:r>
      <w:r>
        <w:rPr>
          <w:rFonts w:asciiTheme="majorHAnsi" w:hAnsiTheme="majorHAnsi" w:cs="Tahoma"/>
          <w:b/>
          <w:lang w:val="cs-CZ"/>
        </w:rPr>
        <w:t>jiná plocha</w:t>
      </w:r>
    </w:p>
    <w:p w:rsidR="00A127EC" w:rsidRDefault="00A127EC" w:rsidP="00D949C9">
      <w:pPr>
        <w:rPr>
          <w:rFonts w:asciiTheme="majorHAnsi" w:hAnsiTheme="majorHAnsi" w:cs="Tahoma"/>
          <w:lang w:val="cs-CZ"/>
        </w:rPr>
      </w:pPr>
      <w:r w:rsidRPr="00D949C9">
        <w:rPr>
          <w:rFonts w:asciiTheme="majorHAnsi" w:hAnsiTheme="majorHAnsi" w:cs="Tahoma"/>
          <w:i/>
          <w:lang w:val="cs-CZ"/>
        </w:rPr>
        <w:t>vlastník :</w:t>
      </w:r>
      <w:r w:rsidRPr="00D949C9">
        <w:rPr>
          <w:rFonts w:asciiTheme="majorHAnsi" w:hAnsiTheme="majorHAnsi" w:cs="Tahoma"/>
          <w:lang w:val="cs-CZ"/>
        </w:rPr>
        <w:t xml:space="preserve">  </w:t>
      </w:r>
      <w:r w:rsidRPr="00A127EC">
        <w:rPr>
          <w:rFonts w:asciiTheme="majorHAnsi" w:hAnsiTheme="majorHAnsi" w:cs="Tahoma"/>
          <w:lang w:val="cs-CZ"/>
        </w:rPr>
        <w:t>Státní pozemkový úřad, Husinecká 1024/11a, Žižkov, 13000 Praha 3</w:t>
      </w:r>
    </w:p>
    <w:p w:rsidR="00A127EC" w:rsidRPr="00D949C9" w:rsidRDefault="00A127EC" w:rsidP="00D949C9">
      <w:pPr>
        <w:rPr>
          <w:rFonts w:asciiTheme="majorHAnsi" w:hAnsiTheme="majorHAnsi" w:cs="Tahoma"/>
          <w:lang w:val="cs-CZ"/>
        </w:rPr>
      </w:pPr>
    </w:p>
    <w:p w:rsidR="00A127EC" w:rsidRPr="00D949C9" w:rsidRDefault="00A127EC" w:rsidP="00A127EC">
      <w:pPr>
        <w:spacing w:line="276" w:lineRule="auto"/>
        <w:rPr>
          <w:rFonts w:asciiTheme="majorHAnsi" w:hAnsiTheme="majorHAnsi" w:cs="Tahoma"/>
          <w:b/>
          <w:lang w:val="cs-CZ"/>
        </w:rPr>
      </w:pPr>
      <w:r w:rsidRPr="00D949C9">
        <w:rPr>
          <w:rFonts w:asciiTheme="majorHAnsi" w:hAnsiTheme="majorHAnsi" w:cs="Tahoma"/>
          <w:b/>
          <w:lang w:val="cs-CZ"/>
        </w:rPr>
        <w:t xml:space="preserve">p.č. KN </w:t>
      </w:r>
      <w:bookmarkStart w:id="22" w:name="_GoBack"/>
      <w:r>
        <w:rPr>
          <w:rFonts w:asciiTheme="majorHAnsi" w:hAnsiTheme="majorHAnsi" w:cs="Tahoma"/>
          <w:b/>
          <w:lang w:val="cs-CZ"/>
        </w:rPr>
        <w:t>2467/16</w:t>
      </w:r>
      <w:bookmarkEnd w:id="22"/>
      <w:r w:rsidRPr="00D949C9">
        <w:rPr>
          <w:rFonts w:asciiTheme="majorHAnsi" w:hAnsiTheme="majorHAnsi" w:cs="Tahoma"/>
          <w:b/>
          <w:lang w:val="cs-CZ"/>
        </w:rPr>
        <w:t xml:space="preserve"> – ostatní plocha-</w:t>
      </w:r>
      <w:r>
        <w:rPr>
          <w:rFonts w:asciiTheme="majorHAnsi" w:hAnsiTheme="majorHAnsi" w:cs="Tahoma"/>
          <w:b/>
          <w:lang w:val="cs-CZ"/>
        </w:rPr>
        <w:t>jiná plocha</w:t>
      </w:r>
    </w:p>
    <w:p w:rsidR="00A127EC" w:rsidRDefault="00A127EC" w:rsidP="00A127EC">
      <w:pPr>
        <w:rPr>
          <w:rFonts w:asciiTheme="majorHAnsi" w:hAnsiTheme="majorHAnsi" w:cs="Tahoma"/>
          <w:lang w:val="cs-CZ"/>
        </w:rPr>
      </w:pPr>
      <w:r w:rsidRPr="00D949C9">
        <w:rPr>
          <w:rFonts w:asciiTheme="majorHAnsi" w:hAnsiTheme="majorHAnsi" w:cs="Tahoma"/>
          <w:i/>
          <w:lang w:val="cs-CZ"/>
        </w:rPr>
        <w:t>vlastník :</w:t>
      </w:r>
      <w:r w:rsidRPr="00D949C9">
        <w:rPr>
          <w:rFonts w:asciiTheme="majorHAnsi" w:hAnsiTheme="majorHAnsi" w:cs="Tahoma"/>
          <w:lang w:val="cs-CZ"/>
        </w:rPr>
        <w:t xml:space="preserve">  </w:t>
      </w:r>
      <w:r>
        <w:rPr>
          <w:rFonts w:asciiTheme="majorHAnsi" w:hAnsiTheme="majorHAnsi" w:cs="Tahoma"/>
          <w:lang w:val="cs-CZ"/>
        </w:rPr>
        <w:t>Obec Staré Hobzí, č.p. 35, 378 71 Staré Hobzí</w:t>
      </w:r>
    </w:p>
    <w:p w:rsidR="00A127EC" w:rsidRDefault="00A127EC" w:rsidP="00A127EC">
      <w:pPr>
        <w:rPr>
          <w:rFonts w:asciiTheme="majorHAnsi" w:hAnsiTheme="majorHAnsi" w:cs="Tahoma"/>
          <w:lang w:val="cs-CZ"/>
        </w:rPr>
      </w:pPr>
    </w:p>
    <w:p w:rsidR="00A127EC" w:rsidRPr="00D949C9" w:rsidRDefault="00A127EC" w:rsidP="00A127EC">
      <w:pPr>
        <w:spacing w:line="276" w:lineRule="auto"/>
        <w:rPr>
          <w:rFonts w:asciiTheme="majorHAnsi" w:hAnsiTheme="majorHAnsi" w:cs="Tahoma"/>
          <w:b/>
          <w:lang w:val="cs-CZ"/>
        </w:rPr>
      </w:pPr>
      <w:r w:rsidRPr="00D949C9">
        <w:rPr>
          <w:rFonts w:asciiTheme="majorHAnsi" w:hAnsiTheme="majorHAnsi" w:cs="Tahoma"/>
          <w:b/>
          <w:lang w:val="cs-CZ"/>
        </w:rPr>
        <w:t xml:space="preserve">p.č. KN </w:t>
      </w:r>
      <w:r>
        <w:rPr>
          <w:rFonts w:asciiTheme="majorHAnsi" w:hAnsiTheme="majorHAnsi" w:cs="Tahoma"/>
          <w:b/>
          <w:lang w:val="cs-CZ"/>
        </w:rPr>
        <w:t>2467/20</w:t>
      </w:r>
      <w:r w:rsidRPr="00D949C9">
        <w:rPr>
          <w:rFonts w:asciiTheme="majorHAnsi" w:hAnsiTheme="majorHAnsi" w:cs="Tahoma"/>
          <w:b/>
          <w:lang w:val="cs-CZ"/>
        </w:rPr>
        <w:t xml:space="preserve"> – ostatní plocha-</w:t>
      </w:r>
      <w:r>
        <w:rPr>
          <w:rFonts w:asciiTheme="majorHAnsi" w:hAnsiTheme="majorHAnsi" w:cs="Tahoma"/>
          <w:b/>
          <w:lang w:val="cs-CZ"/>
        </w:rPr>
        <w:t>neplodná půda</w:t>
      </w:r>
    </w:p>
    <w:p w:rsidR="00A127EC" w:rsidRDefault="00A127EC" w:rsidP="00A127EC">
      <w:pPr>
        <w:rPr>
          <w:rFonts w:asciiTheme="majorHAnsi" w:hAnsiTheme="majorHAnsi" w:cs="Tahoma"/>
          <w:lang w:val="cs-CZ"/>
        </w:rPr>
      </w:pPr>
      <w:r w:rsidRPr="00D949C9">
        <w:rPr>
          <w:rFonts w:asciiTheme="majorHAnsi" w:hAnsiTheme="majorHAnsi" w:cs="Tahoma"/>
          <w:i/>
          <w:lang w:val="cs-CZ"/>
        </w:rPr>
        <w:t>vlastník :</w:t>
      </w:r>
      <w:r w:rsidRPr="00D949C9">
        <w:rPr>
          <w:rFonts w:asciiTheme="majorHAnsi" w:hAnsiTheme="majorHAnsi" w:cs="Tahoma"/>
          <w:lang w:val="cs-CZ"/>
        </w:rPr>
        <w:t xml:space="preserve">  </w:t>
      </w:r>
      <w:r>
        <w:rPr>
          <w:rFonts w:asciiTheme="majorHAnsi" w:hAnsiTheme="majorHAnsi" w:cs="Tahoma"/>
          <w:lang w:val="cs-CZ"/>
        </w:rPr>
        <w:t>Obec Staré Hobzí, č.p. 35, 378 71 Staré Hobzí</w:t>
      </w:r>
    </w:p>
    <w:p w:rsidR="006C5DFD" w:rsidRDefault="006C5DFD" w:rsidP="006C5DFD">
      <w:pPr>
        <w:spacing w:line="276" w:lineRule="auto"/>
        <w:rPr>
          <w:ins w:id="23" w:author="Bena Marek" w:date="2023-02-28T17:17:00Z"/>
          <w:rFonts w:asciiTheme="majorHAnsi" w:hAnsiTheme="majorHAnsi" w:cs="Tahoma"/>
          <w:b/>
          <w:lang w:val="cs-CZ"/>
        </w:rPr>
      </w:pPr>
    </w:p>
    <w:p w:rsidR="006C5DFD" w:rsidRPr="006C5DFD" w:rsidRDefault="006C5DFD" w:rsidP="006C5DFD">
      <w:pPr>
        <w:spacing w:line="276" w:lineRule="auto"/>
        <w:rPr>
          <w:ins w:id="24" w:author="Bena Marek" w:date="2023-02-28T17:17:00Z"/>
          <w:rFonts w:asciiTheme="majorHAnsi" w:hAnsiTheme="majorHAnsi" w:cs="Tahoma"/>
          <w:b/>
          <w:lang w:val="cs-CZ"/>
        </w:rPr>
      </w:pPr>
      <w:ins w:id="25" w:author="Bena Marek" w:date="2023-02-28T17:17:00Z">
        <w:r w:rsidRPr="006C5DFD">
          <w:rPr>
            <w:rFonts w:asciiTheme="majorHAnsi" w:hAnsiTheme="majorHAnsi" w:cs="Tahoma"/>
            <w:b/>
            <w:lang w:val="cs-CZ"/>
          </w:rPr>
          <w:t xml:space="preserve">p.č. KN 2484/2 - </w:t>
        </w:r>
        <w:r w:rsidRPr="00D949C9">
          <w:rPr>
            <w:rFonts w:asciiTheme="majorHAnsi" w:hAnsiTheme="majorHAnsi" w:cs="Tahoma"/>
            <w:b/>
            <w:lang w:val="cs-CZ"/>
          </w:rPr>
          <w:t>ostatní plocha-</w:t>
        </w:r>
        <w:r>
          <w:rPr>
            <w:rFonts w:asciiTheme="majorHAnsi" w:hAnsiTheme="majorHAnsi" w:cs="Tahoma"/>
            <w:b/>
            <w:lang w:val="cs-CZ"/>
          </w:rPr>
          <w:t xml:space="preserve">ostatní </w:t>
        </w:r>
        <w:r w:rsidRPr="00D949C9">
          <w:rPr>
            <w:rFonts w:asciiTheme="majorHAnsi" w:hAnsiTheme="majorHAnsi" w:cs="Tahoma"/>
            <w:b/>
            <w:lang w:val="cs-CZ"/>
          </w:rPr>
          <w:t>komunikace</w:t>
        </w:r>
      </w:ins>
    </w:p>
    <w:p w:rsidR="006C5DFD" w:rsidRDefault="006C5DFD" w:rsidP="006C5DFD">
      <w:pPr>
        <w:rPr>
          <w:ins w:id="26" w:author="Bena Marek" w:date="2023-02-28T17:17:00Z"/>
          <w:rFonts w:asciiTheme="majorHAnsi" w:hAnsiTheme="majorHAnsi" w:cs="Tahoma"/>
          <w:lang w:val="cs-CZ"/>
        </w:rPr>
      </w:pPr>
      <w:ins w:id="27" w:author="Bena Marek" w:date="2023-02-28T17:17:00Z">
        <w:r w:rsidRPr="00D949C9">
          <w:rPr>
            <w:rFonts w:asciiTheme="majorHAnsi" w:hAnsiTheme="majorHAnsi" w:cs="Tahoma"/>
            <w:i/>
            <w:lang w:val="cs-CZ"/>
          </w:rPr>
          <w:t>vlastník :</w:t>
        </w:r>
        <w:r w:rsidRPr="00D949C9">
          <w:rPr>
            <w:rFonts w:asciiTheme="majorHAnsi" w:hAnsiTheme="majorHAnsi" w:cs="Tahoma"/>
            <w:lang w:val="cs-CZ"/>
          </w:rPr>
          <w:t xml:space="preserve">  </w:t>
        </w:r>
        <w:r>
          <w:rPr>
            <w:rFonts w:asciiTheme="majorHAnsi" w:hAnsiTheme="majorHAnsi" w:cs="Tahoma"/>
            <w:lang w:val="cs-CZ"/>
          </w:rPr>
          <w:t>Obec Staré Hobzí, č.p. 35, 378 71 Staré Hobzí</w:t>
        </w:r>
      </w:ins>
    </w:p>
    <w:p w:rsidR="00A127EC" w:rsidRDefault="00A127EC" w:rsidP="00A127EC">
      <w:pPr>
        <w:rPr>
          <w:rFonts w:asciiTheme="majorHAnsi" w:hAnsiTheme="majorHAnsi" w:cs="Tahoma"/>
          <w:lang w:val="cs-CZ"/>
        </w:rPr>
      </w:pPr>
    </w:p>
    <w:p w:rsidR="00A127EC" w:rsidRPr="00D949C9" w:rsidRDefault="00A127EC" w:rsidP="00A127EC">
      <w:pPr>
        <w:spacing w:line="276" w:lineRule="auto"/>
        <w:rPr>
          <w:rFonts w:asciiTheme="majorHAnsi" w:hAnsiTheme="majorHAnsi" w:cs="Tahoma"/>
          <w:b/>
          <w:lang w:val="cs-CZ"/>
        </w:rPr>
      </w:pPr>
      <w:r w:rsidRPr="00D949C9">
        <w:rPr>
          <w:rFonts w:asciiTheme="majorHAnsi" w:hAnsiTheme="majorHAnsi" w:cs="Tahoma"/>
          <w:b/>
          <w:lang w:val="cs-CZ"/>
        </w:rPr>
        <w:t xml:space="preserve">p.č. KN </w:t>
      </w:r>
      <w:r>
        <w:rPr>
          <w:rFonts w:asciiTheme="majorHAnsi" w:hAnsiTheme="majorHAnsi" w:cs="Tahoma"/>
          <w:b/>
          <w:lang w:val="cs-CZ"/>
        </w:rPr>
        <w:t>2471/9</w:t>
      </w:r>
      <w:r w:rsidRPr="00D949C9">
        <w:rPr>
          <w:rFonts w:asciiTheme="majorHAnsi" w:hAnsiTheme="majorHAnsi" w:cs="Tahoma"/>
          <w:b/>
          <w:lang w:val="cs-CZ"/>
        </w:rPr>
        <w:t xml:space="preserve"> – ostatní plocha-</w:t>
      </w:r>
      <w:r>
        <w:rPr>
          <w:rFonts w:asciiTheme="majorHAnsi" w:hAnsiTheme="majorHAnsi" w:cs="Tahoma"/>
          <w:b/>
          <w:lang w:val="cs-CZ"/>
        </w:rPr>
        <w:t>zeleň</w:t>
      </w:r>
    </w:p>
    <w:p w:rsidR="00291CF2" w:rsidRPr="00A127EC" w:rsidRDefault="00A127EC" w:rsidP="007167A3">
      <w:pPr>
        <w:rPr>
          <w:rFonts w:asciiTheme="majorHAnsi" w:hAnsiTheme="majorHAnsi" w:cs="Tahoma"/>
          <w:lang w:val="cs-CZ"/>
        </w:rPr>
      </w:pPr>
      <w:r w:rsidRPr="00D949C9">
        <w:rPr>
          <w:rFonts w:asciiTheme="majorHAnsi" w:hAnsiTheme="majorHAnsi" w:cs="Tahoma"/>
          <w:i/>
          <w:lang w:val="cs-CZ"/>
        </w:rPr>
        <w:t>vlastník :</w:t>
      </w:r>
      <w:r w:rsidRPr="00D949C9">
        <w:rPr>
          <w:rFonts w:asciiTheme="majorHAnsi" w:hAnsiTheme="majorHAnsi" w:cs="Tahoma"/>
          <w:lang w:val="cs-CZ"/>
        </w:rPr>
        <w:t xml:space="preserve">  </w:t>
      </w:r>
      <w:r>
        <w:rPr>
          <w:rFonts w:asciiTheme="majorHAnsi" w:hAnsiTheme="majorHAnsi" w:cs="Tahoma"/>
          <w:lang w:val="cs-CZ"/>
        </w:rPr>
        <w:t>Obec Staré Hobzí, č.p. 35, 378 71 Staré Hobzí</w:t>
      </w:r>
    </w:p>
    <w:p w:rsidR="00291CF2" w:rsidRPr="00A10F36" w:rsidRDefault="00291CF2" w:rsidP="00A10F36">
      <w:pPr>
        <w:ind w:firstLine="0"/>
        <w:rPr>
          <w:rFonts w:asciiTheme="majorHAnsi" w:hAnsiTheme="majorHAnsi" w:cs="Tahoma"/>
          <w:lang w:val="cs-CZ"/>
        </w:rPr>
      </w:pPr>
    </w:p>
    <w:p w:rsidR="0035134A" w:rsidRPr="00AB23FD" w:rsidRDefault="0035134A" w:rsidP="0035134A">
      <w:pPr>
        <w:pStyle w:val="Nadpis3"/>
        <w:ind w:left="567" w:hanging="567"/>
      </w:pPr>
      <w:bookmarkStart w:id="28" w:name="_Toc66255038"/>
      <w:r>
        <w:lastRenderedPageBreak/>
        <w:t>Meteorologické a klimatické údaje</w:t>
      </w:r>
      <w:bookmarkEnd w:id="28"/>
    </w:p>
    <w:p w:rsidR="0035134A" w:rsidRPr="00B36C22" w:rsidRDefault="00A127EC" w:rsidP="005F0454">
      <w:pPr>
        <w:rPr>
          <w:rFonts w:asciiTheme="majorHAnsi" w:hAnsiTheme="majorHAnsi" w:cs="Tahoma"/>
          <w:lang w:val="cs-CZ"/>
        </w:rPr>
      </w:pPr>
      <w:r>
        <w:rPr>
          <w:rFonts w:asciiTheme="majorHAnsi" w:hAnsiTheme="majorHAnsi" w:cs="Tahoma"/>
          <w:lang w:val="cs-CZ"/>
        </w:rPr>
        <w:t>Neřeší se, jedná se obnovu stávajících inženýrských sítí</w:t>
      </w:r>
      <w:r w:rsidR="007167A3">
        <w:rPr>
          <w:rFonts w:asciiTheme="majorHAnsi" w:hAnsiTheme="majorHAnsi" w:cs="Tahoma"/>
          <w:lang w:val="cs-CZ"/>
        </w:rPr>
        <w:t>.</w:t>
      </w:r>
    </w:p>
    <w:p w:rsidR="000A5CB9" w:rsidRPr="00AB23FD" w:rsidRDefault="000A5CB9" w:rsidP="00AB23FD">
      <w:pPr>
        <w:pStyle w:val="Nadpis2"/>
        <w:ind w:left="567" w:hanging="567"/>
      </w:pPr>
      <w:bookmarkStart w:id="29" w:name="_Toc66255039"/>
      <w:r w:rsidRPr="00AB23FD">
        <w:t>Celkový popis stavby</w:t>
      </w:r>
      <w:bookmarkEnd w:id="29"/>
    </w:p>
    <w:p w:rsidR="000A5CB9" w:rsidRPr="00AB23FD" w:rsidRDefault="00284B00" w:rsidP="00AB23FD">
      <w:pPr>
        <w:pStyle w:val="Nadpis3"/>
        <w:ind w:left="567" w:hanging="567"/>
      </w:pPr>
      <w:bookmarkStart w:id="30" w:name="_Toc66255040"/>
      <w:r>
        <w:t>základní charakteristika stavby a jejího užívání</w:t>
      </w:r>
      <w:bookmarkEnd w:id="30"/>
    </w:p>
    <w:p w:rsidR="00E94F4F" w:rsidRDefault="00E94F4F" w:rsidP="009E05A2">
      <w:pPr>
        <w:ind w:firstLine="0"/>
        <w:rPr>
          <w:lang w:val="cs-CZ"/>
        </w:rPr>
      </w:pPr>
    </w:p>
    <w:p w:rsidR="00284B00" w:rsidRPr="00AB23FD" w:rsidRDefault="00D42CE4" w:rsidP="00284B00">
      <w:pPr>
        <w:pStyle w:val="Nadpis3"/>
        <w:numPr>
          <w:ilvl w:val="3"/>
          <w:numId w:val="9"/>
        </w:numPr>
        <w:ind w:left="851" w:hanging="851"/>
      </w:pPr>
      <w:bookmarkStart w:id="31" w:name="_Toc66255041"/>
      <w:r>
        <w:t>nová stavba nebo změna dokončené stavby, u změny stavby údaje o jejich současném stavu, závěry stavebně technického, případně stavebně historického průzkumu a výsledky statického posouzení nosných konstrukcí</w:t>
      </w:r>
      <w:bookmarkEnd w:id="31"/>
    </w:p>
    <w:p w:rsidR="003A69E8" w:rsidRDefault="004A5427" w:rsidP="001B3A17">
      <w:pPr>
        <w:rPr>
          <w:lang w:val="cs-CZ"/>
        </w:rPr>
      </w:pPr>
      <w:r>
        <w:rPr>
          <w:lang w:val="cs-CZ"/>
        </w:rPr>
        <w:t xml:space="preserve">Předmětem PD je </w:t>
      </w:r>
      <w:r w:rsidR="000E79F7">
        <w:rPr>
          <w:lang w:val="cs-CZ"/>
        </w:rPr>
        <w:t>obnova</w:t>
      </w:r>
      <w:r w:rsidR="001B3A17">
        <w:rPr>
          <w:lang w:val="cs-CZ"/>
        </w:rPr>
        <w:t xml:space="preserve"> základního technického vybavení pro </w:t>
      </w:r>
      <w:r w:rsidR="000E79F7">
        <w:rPr>
          <w:lang w:val="cs-CZ"/>
        </w:rPr>
        <w:t>dotčenou lokalitu</w:t>
      </w:r>
      <w:r w:rsidR="001B3A17">
        <w:rPr>
          <w:lang w:val="cs-CZ"/>
        </w:rPr>
        <w:t xml:space="preserve"> rodiných domů.</w:t>
      </w:r>
      <w:r w:rsidR="000128D9">
        <w:rPr>
          <w:lang w:val="cs-CZ"/>
        </w:rPr>
        <w:t xml:space="preserve"> </w:t>
      </w:r>
    </w:p>
    <w:p w:rsidR="000128D9" w:rsidRDefault="000E79F7" w:rsidP="000128D9">
      <w:pPr>
        <w:jc w:val="left"/>
        <w:rPr>
          <w:snapToGrid w:val="0"/>
        </w:rPr>
      </w:pPr>
      <w:r>
        <w:rPr>
          <w:snapToGrid w:val="0"/>
        </w:rPr>
        <w:t>Je řešena obnova stávajícího vodovodního řadu PE80</w:t>
      </w:r>
      <w:r w:rsidR="000128D9">
        <w:rPr>
          <w:snapToGrid w:val="0"/>
        </w:rPr>
        <w:t>.</w:t>
      </w:r>
      <w:r>
        <w:rPr>
          <w:snapToGrid w:val="0"/>
        </w:rPr>
        <w:t xml:space="preserve"> Navrhovaná obnova bude provedena z trub PE100RC SDR11 De90 (90x8,2) PN 16 o celkové délce 114,40m. Součástí stavby bude výměna stávajícího ukončujícího podzemního hydrantu a přepojení stávajících domovních přípojek v počtu 5ks.</w:t>
      </w:r>
    </w:p>
    <w:p w:rsidR="000128D9" w:rsidRPr="000128D9" w:rsidRDefault="000E79F7" w:rsidP="000128D9">
      <w:pPr>
        <w:jc w:val="left"/>
        <w:rPr>
          <w:snapToGrid w:val="0"/>
        </w:rPr>
      </w:pPr>
      <w:r>
        <w:rPr>
          <w:snapToGrid w:val="0"/>
        </w:rPr>
        <w:t>Projektová dokumentace dále řeší obnovu úseku stávající jednotné kanalizace v dotčené části obce</w:t>
      </w:r>
      <w:r w:rsidR="000128D9">
        <w:rPr>
          <w:snapToGrid w:val="0"/>
        </w:rPr>
        <w:t>.</w:t>
      </w:r>
      <w:r>
        <w:rPr>
          <w:snapToGrid w:val="0"/>
        </w:rPr>
        <w:t xml:space="preserve"> Stávající trasa kanalizace je tvořena betonovým hrdlovaným potrubí DN300 se zděnými revizními šachtami. Navrhovaná obnova bude provedena z trub PVC-U DN/OD 315 SN12 celkové délky 122,35m. Na trase kanalizace budou osazeny nové betonové revizní šachty s litinovými a betonovými přejezdnými poklopy</w:t>
      </w:r>
      <w:r w:rsidR="00452674">
        <w:rPr>
          <w:snapToGrid w:val="0"/>
        </w:rPr>
        <w:t xml:space="preserve">(dle umístění – asfalt/zelený pás). Součástí </w:t>
      </w:r>
      <w:r>
        <w:rPr>
          <w:snapToGrid w:val="0"/>
        </w:rPr>
        <w:t>obnovy bude přepojení stávajících domovních přípojek od přilehlých nemovitostí – 5ks</w:t>
      </w:r>
      <w:r w:rsidR="00452674">
        <w:rPr>
          <w:snapToGrid w:val="0"/>
        </w:rPr>
        <w:t>. To bude provedeno pomocí tříhrdlových odboček 315/160 – 45°.</w:t>
      </w:r>
    </w:p>
    <w:p w:rsidR="00D42CE4" w:rsidRPr="00AB23FD" w:rsidRDefault="00D42CE4" w:rsidP="00D42CE4">
      <w:pPr>
        <w:pStyle w:val="Nadpis3"/>
        <w:numPr>
          <w:ilvl w:val="3"/>
          <w:numId w:val="9"/>
        </w:numPr>
        <w:ind w:left="851" w:hanging="851"/>
      </w:pPr>
      <w:bookmarkStart w:id="32" w:name="_Toc66255042"/>
      <w:r>
        <w:t>účel užívání stavby</w:t>
      </w:r>
      <w:bookmarkEnd w:id="32"/>
    </w:p>
    <w:p w:rsidR="00D42CE4" w:rsidRDefault="00452674" w:rsidP="00D42CE4">
      <w:pPr>
        <w:rPr>
          <w:lang w:val="cs-CZ"/>
        </w:rPr>
      </w:pPr>
      <w:r>
        <w:rPr>
          <w:lang w:val="cs-CZ"/>
        </w:rPr>
        <w:t xml:space="preserve">Zůstane stávající. </w:t>
      </w:r>
      <w:r w:rsidR="00D42CE4">
        <w:rPr>
          <w:lang w:val="cs-CZ"/>
        </w:rPr>
        <w:t xml:space="preserve">Stavba bude užíváná za účelem </w:t>
      </w:r>
      <w:r w:rsidR="00E94F4F">
        <w:rPr>
          <w:lang w:val="cs-CZ"/>
        </w:rPr>
        <w:t>zásobování obyvatelstva pitnou vodou</w:t>
      </w:r>
      <w:r w:rsidR="004A5427">
        <w:rPr>
          <w:lang w:val="cs-CZ"/>
        </w:rPr>
        <w:t xml:space="preserve"> a odváděním </w:t>
      </w:r>
      <w:r w:rsidR="000128D9">
        <w:rPr>
          <w:lang w:val="cs-CZ"/>
        </w:rPr>
        <w:t xml:space="preserve">dešťových a </w:t>
      </w:r>
      <w:r w:rsidR="004A5427">
        <w:rPr>
          <w:lang w:val="cs-CZ"/>
        </w:rPr>
        <w:t>splaškových vod</w:t>
      </w:r>
      <w:r w:rsidR="00E7182C">
        <w:rPr>
          <w:lang w:val="cs-CZ"/>
        </w:rPr>
        <w:t>.</w:t>
      </w:r>
    </w:p>
    <w:p w:rsidR="00D42CE4" w:rsidRPr="00AB23FD" w:rsidRDefault="00D42CE4" w:rsidP="00D42CE4">
      <w:pPr>
        <w:pStyle w:val="Nadpis3"/>
        <w:numPr>
          <w:ilvl w:val="3"/>
          <w:numId w:val="9"/>
        </w:numPr>
        <w:ind w:left="851" w:hanging="851"/>
      </w:pPr>
      <w:bookmarkStart w:id="33" w:name="_Toc66255043"/>
      <w:r>
        <w:t>trvalá nebo dočasná stavba</w:t>
      </w:r>
      <w:bookmarkEnd w:id="33"/>
    </w:p>
    <w:p w:rsidR="00D42CE4" w:rsidRDefault="00D42CE4" w:rsidP="00D42CE4">
      <w:pPr>
        <w:rPr>
          <w:lang w:val="cs-CZ"/>
        </w:rPr>
      </w:pPr>
      <w:r>
        <w:rPr>
          <w:lang w:val="cs-CZ"/>
        </w:rPr>
        <w:t>Jedná se o stavbu trvalého charakteru.</w:t>
      </w:r>
    </w:p>
    <w:p w:rsidR="00D42CE4" w:rsidRPr="00D42CE4" w:rsidRDefault="00D42CE4" w:rsidP="00D42CE4">
      <w:pPr>
        <w:pStyle w:val="Nadpis3"/>
        <w:numPr>
          <w:ilvl w:val="3"/>
          <w:numId w:val="9"/>
        </w:numPr>
        <w:ind w:left="851" w:hanging="851"/>
      </w:pPr>
      <w:bookmarkStart w:id="34" w:name="_Toc66255044"/>
      <w:r>
        <w:lastRenderedPageBreak/>
        <w:t>Informace o vydaných rozhodnutích o povolení vyjímky z technických požadavků na stavby a technických požadavků zabezpečujících bezbariérové užívání stavby,</w:t>
      </w:r>
      <w:bookmarkEnd w:id="34"/>
    </w:p>
    <w:p w:rsidR="00D42CE4" w:rsidRDefault="00D42CE4" w:rsidP="008F3F53">
      <w:pPr>
        <w:spacing w:before="120" w:line="276" w:lineRule="auto"/>
        <w:ind w:firstLine="708"/>
        <w:rPr>
          <w:lang w:val="cs-CZ"/>
        </w:rPr>
      </w:pPr>
      <w:r w:rsidRPr="004E7FF8">
        <w:rPr>
          <w:lang w:val="cs-CZ"/>
        </w:rPr>
        <w:t xml:space="preserve">Nebyla vydána žádná rozhodnutí o povolení vyjímky z </w:t>
      </w:r>
      <w:r>
        <w:rPr>
          <w:lang w:val="cs-CZ"/>
        </w:rPr>
        <w:t>technických</w:t>
      </w:r>
      <w:r w:rsidRPr="004E7FF8">
        <w:rPr>
          <w:lang w:val="cs-CZ"/>
        </w:rPr>
        <w:t xml:space="preserve"> požadavků na využití území</w:t>
      </w:r>
      <w:r>
        <w:rPr>
          <w:lang w:val="cs-CZ"/>
        </w:rPr>
        <w:t>.</w:t>
      </w:r>
    </w:p>
    <w:p w:rsidR="008F3F53" w:rsidRPr="008F3F53" w:rsidRDefault="008F3F53" w:rsidP="008F3F53">
      <w:pPr>
        <w:pStyle w:val="Nadpis3"/>
        <w:numPr>
          <w:ilvl w:val="3"/>
          <w:numId w:val="9"/>
        </w:numPr>
        <w:ind w:left="851" w:hanging="851"/>
      </w:pPr>
      <w:bookmarkStart w:id="35" w:name="_Toc66255045"/>
      <w:r>
        <w:t>informace o tom, zda a v jakých částech dokumentace jsou zohledněny podmínky závazných stanovisek dotčených orgánů</w:t>
      </w:r>
      <w:bookmarkEnd w:id="35"/>
    </w:p>
    <w:p w:rsidR="008F3F53" w:rsidRDefault="00452674" w:rsidP="00B36C22">
      <w:pPr>
        <w:rPr>
          <w:lang w:val="cs-CZ"/>
        </w:rPr>
      </w:pPr>
      <w:r>
        <w:rPr>
          <w:lang w:val="cs-CZ"/>
        </w:rPr>
        <w:t>Jedná se o obnovu stávají infrastruktury v obci, tyto práce nepodléhají povolení vodoprávního úřadu a nebudou vydáná žádná stanoviska orgánů státní správy</w:t>
      </w:r>
      <w:r w:rsidRPr="00A82DCC">
        <w:rPr>
          <w:lang w:val="cs-CZ"/>
        </w:rPr>
        <w:t>.</w:t>
      </w:r>
    </w:p>
    <w:p w:rsidR="008F3F53" w:rsidRPr="008F3F53" w:rsidRDefault="008F3F53" w:rsidP="008F3F53">
      <w:pPr>
        <w:pStyle w:val="Nadpis3"/>
        <w:numPr>
          <w:ilvl w:val="3"/>
          <w:numId w:val="9"/>
        </w:numPr>
        <w:ind w:left="851" w:hanging="851"/>
      </w:pPr>
      <w:bookmarkStart w:id="36" w:name="_Toc66255046"/>
      <w:r>
        <w:t>ochrana stavby podle jiných právních předpisů</w:t>
      </w:r>
      <w:bookmarkEnd w:id="36"/>
    </w:p>
    <w:p w:rsidR="008F3F53" w:rsidRDefault="008F3F53" w:rsidP="00BC645C">
      <w:pPr>
        <w:spacing w:line="276" w:lineRule="auto"/>
        <w:rPr>
          <w:lang w:val="cs-CZ"/>
        </w:rPr>
      </w:pPr>
      <w:r w:rsidRPr="00647BEE">
        <w:rPr>
          <w:color w:val="000000"/>
          <w:lang w:val="cs-CZ"/>
        </w:rPr>
        <w:t xml:space="preserve">Stavba </w:t>
      </w:r>
      <w:r>
        <w:rPr>
          <w:color w:val="000000"/>
          <w:lang w:val="cs-CZ"/>
        </w:rPr>
        <w:t>není chráněna podle jiných právních předpisů</w:t>
      </w:r>
      <w:r>
        <w:rPr>
          <w:lang w:val="cs-CZ"/>
        </w:rPr>
        <w:t>.</w:t>
      </w:r>
      <w:r w:rsidRPr="00257B61">
        <w:rPr>
          <w:rFonts w:ascii="Arial" w:hAnsi="Arial" w:cs="Arial"/>
        </w:rPr>
        <w:t xml:space="preserve"> </w:t>
      </w:r>
    </w:p>
    <w:p w:rsidR="000128D9" w:rsidRPr="000E5670" w:rsidRDefault="008F3F53" w:rsidP="000E5670">
      <w:pPr>
        <w:pStyle w:val="Nadpis3"/>
        <w:numPr>
          <w:ilvl w:val="3"/>
          <w:numId w:val="9"/>
        </w:numPr>
        <w:ind w:left="851" w:hanging="851"/>
      </w:pPr>
      <w:bookmarkStart w:id="37" w:name="_Toc66255047"/>
      <w:r>
        <w:t>navrhované parametry stavby – množství dopravovaného média, délka liniové trasy, počet funkčních jednotek a velikosti apod.,</w:t>
      </w:r>
      <w:bookmarkEnd w:id="37"/>
      <w:r w:rsidRPr="004050C8">
        <w:rPr>
          <w:color w:val="000000"/>
        </w:rPr>
        <w:t xml:space="preserve"> </w:t>
      </w:r>
    </w:p>
    <w:p w:rsidR="000E5670" w:rsidRDefault="00452674" w:rsidP="000E5670">
      <w:pPr>
        <w:spacing w:before="120" w:line="276" w:lineRule="auto"/>
        <w:ind w:left="709" w:firstLine="0"/>
        <w:rPr>
          <w:b/>
          <w:sz w:val="24"/>
          <w:szCs w:val="24"/>
          <w:lang w:val="cs-CZ"/>
        </w:rPr>
      </w:pPr>
      <w:r>
        <w:rPr>
          <w:b/>
          <w:sz w:val="24"/>
          <w:szCs w:val="24"/>
          <w:lang w:val="cs-CZ"/>
        </w:rPr>
        <w:t>Obnova kanalizace</w:t>
      </w:r>
    </w:p>
    <w:p w:rsidR="00452674" w:rsidRPr="000128D9" w:rsidRDefault="00452674" w:rsidP="00452674">
      <w:pPr>
        <w:jc w:val="left"/>
        <w:rPr>
          <w:snapToGrid w:val="0"/>
        </w:rPr>
      </w:pPr>
      <w:r>
        <w:rPr>
          <w:snapToGrid w:val="0"/>
        </w:rPr>
        <w:t>Projektová dokumentace řeší obnovu úseku stávající jednotné kanalizace v dotčené části obce. Stávající trasa kanalizace je tvořena betonovým hrdlovaným potrubí DN300 se zděnými revizními šachtami. Navrhovaná obnova bude provedena z trub PVC-U DN/OD 315 SN12 celkové délky 122,35m. Na trase kanalizace budou osazeny nové betonové revizní šachty s litinovými a betonovými přejezdnými poklopy(dle umístění – asfalt/zelený pás). Součástí obnovy bude přepojení stávajících domovních přípojek od přilehlých nemovitostí – 5ks. To bude provedeno pomocí tříhrdlových odboček 315/160 – 45°.</w:t>
      </w:r>
      <w:r w:rsidR="002026FD">
        <w:rPr>
          <w:snapToGrid w:val="0"/>
        </w:rPr>
        <w:t xml:space="preserve"> Dále bude provedena výměna stávajících uličních vpustí – 3ks.</w:t>
      </w:r>
    </w:p>
    <w:p w:rsidR="000E5670" w:rsidRPr="009640BD" w:rsidRDefault="000E5670" w:rsidP="000E5670">
      <w:pPr>
        <w:ind w:right="102" w:firstLine="720"/>
        <w:rPr>
          <w:rFonts w:cs="Arial"/>
        </w:rPr>
      </w:pPr>
      <w:r w:rsidRPr="009640BD">
        <w:rPr>
          <w:rFonts w:cs="Arial"/>
        </w:rPr>
        <w:t xml:space="preserve">Jako materiál je navrženo hladké plnostěnné jednovrstvé hrdlové kanalizační potrubí z PVC-U. V celém rozsahu bude použito potrubí s min. kruhovou tuhostí SN 12. Potrubí je vyrobené z PVC-U s mimořádnou rázovou odolností dle ČSN 1401. Díky použití PVC-U, s malou tepelnou roztažností má potrubí minimální sklony k průhybům. Potrubí bude provedeno v uceleném systém, tj. včetně tvarovek s prokazatelnou příslušností k systému. Jedná se např. o tříhrdlové odbočky a speciální šachtové PVC-U vložky, které se aplikují již při výrobě šachtového betonového dna. Tyto speciální šachtové vložky zaručí dokonalou přilnavost a těsnost na styku rozdílných materiálů PVC-U/beton, díky zdrsněnému povrchu vložky. </w:t>
      </w:r>
    </w:p>
    <w:p w:rsidR="000E5670" w:rsidRDefault="000E5670" w:rsidP="000E5670">
      <w:pPr>
        <w:ind w:right="102" w:firstLine="720"/>
        <w:rPr>
          <w:rFonts w:cs="Arial"/>
        </w:rPr>
      </w:pPr>
      <w:r w:rsidRPr="009640BD">
        <w:rPr>
          <w:rFonts w:cs="Arial"/>
        </w:rPr>
        <w:lastRenderedPageBreak/>
        <w:t xml:space="preserve">Bude použito potrubí DN/OD </w:t>
      </w:r>
      <w:r>
        <w:rPr>
          <w:rFonts w:cs="Arial"/>
        </w:rPr>
        <w:t>315</w:t>
      </w:r>
      <w:r w:rsidRPr="009640BD">
        <w:rPr>
          <w:rFonts w:cs="Arial"/>
        </w:rPr>
        <w:t xml:space="preserve"> SN 12, při tloušťce základní stěny </w:t>
      </w:r>
      <w:r>
        <w:rPr>
          <w:rFonts w:cs="Arial"/>
        </w:rPr>
        <w:t>8,6</w:t>
      </w:r>
      <w:r w:rsidRPr="009640BD">
        <w:rPr>
          <w:rFonts w:cs="Arial"/>
        </w:rPr>
        <w:t xml:space="preserve"> mm. </w:t>
      </w:r>
    </w:p>
    <w:p w:rsidR="000E5670" w:rsidRDefault="000E5670" w:rsidP="000E5670">
      <w:pPr>
        <w:ind w:right="102" w:firstLine="720"/>
        <w:rPr>
          <w:rFonts w:cs="Arial"/>
        </w:rPr>
      </w:pPr>
      <w:r w:rsidRPr="009F6763">
        <w:rPr>
          <w:rFonts w:cs="Arial"/>
        </w:rPr>
        <w:t>Revizní šachty jsou navrženy betonové DN 1000, s prefabrikovanými dny, do kterých budou již při výrobě aplikovány PVC-U vložky. Šachta se dále skládá z prefabrikovaných skruží, prstenců, kónusů s litinovými</w:t>
      </w:r>
      <w:r w:rsidR="002026FD">
        <w:rPr>
          <w:rFonts w:cs="Arial"/>
        </w:rPr>
        <w:t>/betonovými</w:t>
      </w:r>
      <w:r w:rsidRPr="009F6763">
        <w:rPr>
          <w:rFonts w:cs="Arial"/>
        </w:rPr>
        <w:t xml:space="preserve"> poklopy otvíratelnými s pantem DN 400. Mezi jednotlivými betonovými spoji bude použito gumové těsnění dodávané výrobcem.</w:t>
      </w:r>
    </w:p>
    <w:p w:rsidR="000E5670" w:rsidRPr="003521C4" w:rsidRDefault="000E5670" w:rsidP="003521C4">
      <w:pPr>
        <w:spacing w:before="120"/>
        <w:ind w:firstLine="708"/>
        <w:rPr>
          <w:rFonts w:asciiTheme="majorHAnsi" w:hAnsiTheme="majorHAnsi" w:cs="Arial"/>
          <w:color w:val="FF0000"/>
        </w:rPr>
      </w:pPr>
      <w:r w:rsidRPr="003521C4">
        <w:rPr>
          <w:rFonts w:asciiTheme="majorHAnsi" w:hAnsiTheme="majorHAnsi" w:cs="Arial"/>
          <w:color w:val="FF0000"/>
        </w:rPr>
        <w:t>Šachty budou dodány s vloženými hrdly výrobce kanalizačního potrubí, pro zajištění těsnosti jednotlivých spojů!!!</w:t>
      </w:r>
    </w:p>
    <w:p w:rsidR="000E5670" w:rsidRPr="00EF083F" w:rsidRDefault="000E5670" w:rsidP="000E5670">
      <w:pPr>
        <w:ind w:firstLine="0"/>
        <w:rPr>
          <w:rFonts w:ascii="Arial" w:hAnsi="Arial" w:cs="Arial"/>
          <w:color w:val="FF0000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126"/>
        <w:gridCol w:w="3481"/>
        <w:gridCol w:w="1484"/>
        <w:gridCol w:w="2195"/>
      </w:tblGrid>
      <w:tr w:rsidR="00057580" w:rsidTr="00A127EC">
        <w:tc>
          <w:tcPr>
            <w:tcW w:w="2126" w:type="dxa"/>
          </w:tcPr>
          <w:p w:rsidR="00057580" w:rsidRPr="002134A0" w:rsidRDefault="00057580" w:rsidP="00A127EC">
            <w:pPr>
              <w:spacing w:before="120" w:line="276" w:lineRule="auto"/>
              <w:ind w:firstLine="0"/>
              <w:jc w:val="center"/>
              <w:rPr>
                <w:rFonts w:ascii="Arial" w:hAnsi="Arial" w:cs="Arial"/>
                <w:b/>
                <w:iCs/>
                <w:szCs w:val="24"/>
              </w:rPr>
            </w:pPr>
            <w:r>
              <w:rPr>
                <w:rFonts w:ascii="Arial" w:hAnsi="Arial" w:cs="Arial"/>
                <w:b/>
                <w:iCs/>
                <w:szCs w:val="24"/>
              </w:rPr>
              <w:t>Řad</w:t>
            </w:r>
          </w:p>
        </w:tc>
        <w:tc>
          <w:tcPr>
            <w:tcW w:w="3481" w:type="dxa"/>
          </w:tcPr>
          <w:p w:rsidR="00057580" w:rsidRPr="002134A0" w:rsidRDefault="00057580" w:rsidP="00A127EC">
            <w:pPr>
              <w:spacing w:before="120" w:line="276" w:lineRule="auto"/>
              <w:ind w:firstLine="0"/>
              <w:jc w:val="center"/>
              <w:rPr>
                <w:rFonts w:ascii="Arial" w:hAnsi="Arial" w:cs="Arial"/>
                <w:iCs/>
              </w:rPr>
            </w:pPr>
            <w:r w:rsidRPr="002134A0">
              <w:rPr>
                <w:rFonts w:ascii="Arial" w:hAnsi="Arial" w:cs="Arial"/>
                <w:b/>
                <w:iCs/>
                <w:szCs w:val="24"/>
              </w:rPr>
              <w:t>Materiál</w:t>
            </w:r>
          </w:p>
        </w:tc>
        <w:tc>
          <w:tcPr>
            <w:tcW w:w="1484" w:type="dxa"/>
          </w:tcPr>
          <w:p w:rsidR="00057580" w:rsidRPr="002134A0" w:rsidRDefault="00057580" w:rsidP="00A127EC">
            <w:pPr>
              <w:spacing w:before="120" w:line="276" w:lineRule="auto"/>
              <w:ind w:firstLine="0"/>
              <w:jc w:val="center"/>
              <w:rPr>
                <w:rFonts w:ascii="Arial" w:hAnsi="Arial" w:cs="Arial"/>
                <w:iCs/>
              </w:rPr>
            </w:pPr>
            <w:r w:rsidRPr="002134A0">
              <w:rPr>
                <w:rFonts w:ascii="Arial" w:hAnsi="Arial" w:cs="Arial"/>
                <w:b/>
                <w:iCs/>
                <w:szCs w:val="24"/>
              </w:rPr>
              <w:t>DN</w:t>
            </w:r>
          </w:p>
        </w:tc>
        <w:tc>
          <w:tcPr>
            <w:tcW w:w="2195" w:type="dxa"/>
          </w:tcPr>
          <w:p w:rsidR="00057580" w:rsidRPr="002134A0" w:rsidRDefault="00057580" w:rsidP="00A127EC">
            <w:pPr>
              <w:spacing w:before="120" w:line="276" w:lineRule="auto"/>
              <w:ind w:firstLine="0"/>
              <w:jc w:val="center"/>
              <w:rPr>
                <w:rFonts w:ascii="Arial" w:hAnsi="Arial" w:cs="Arial"/>
                <w:iCs/>
              </w:rPr>
            </w:pPr>
            <w:r w:rsidRPr="002134A0">
              <w:rPr>
                <w:rFonts w:ascii="Arial" w:hAnsi="Arial" w:cs="Arial"/>
                <w:b/>
                <w:iCs/>
                <w:szCs w:val="24"/>
              </w:rPr>
              <w:t>Délka</w:t>
            </w:r>
          </w:p>
        </w:tc>
      </w:tr>
      <w:tr w:rsidR="00057580" w:rsidTr="00A127EC">
        <w:trPr>
          <w:trHeight w:val="65"/>
        </w:trPr>
        <w:tc>
          <w:tcPr>
            <w:tcW w:w="2126" w:type="dxa"/>
          </w:tcPr>
          <w:p w:rsidR="00057580" w:rsidRPr="00B02CDA" w:rsidRDefault="00057580" w:rsidP="00A127EC">
            <w:pPr>
              <w:spacing w:before="120" w:line="276" w:lineRule="auto"/>
              <w:ind w:firstLine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Stoka </w:t>
            </w:r>
            <w:r w:rsidR="002026FD">
              <w:rPr>
                <w:rFonts w:ascii="Arial" w:hAnsi="Arial" w:cs="Arial"/>
                <w:iCs/>
              </w:rPr>
              <w:t>A</w:t>
            </w:r>
          </w:p>
        </w:tc>
        <w:tc>
          <w:tcPr>
            <w:tcW w:w="3481" w:type="dxa"/>
          </w:tcPr>
          <w:p w:rsidR="00057580" w:rsidRPr="00B02CDA" w:rsidRDefault="00057580" w:rsidP="00A127EC">
            <w:pPr>
              <w:jc w:val="center"/>
            </w:pPr>
            <w:r>
              <w:rPr>
                <w:rFonts w:ascii="Arial" w:hAnsi="Arial" w:cs="Arial"/>
                <w:iCs/>
              </w:rPr>
              <w:t>Ultra Solid PVC-U</w:t>
            </w:r>
          </w:p>
        </w:tc>
        <w:tc>
          <w:tcPr>
            <w:tcW w:w="1484" w:type="dxa"/>
          </w:tcPr>
          <w:p w:rsidR="00057580" w:rsidRPr="00B02CDA" w:rsidRDefault="00057580" w:rsidP="00A127EC">
            <w:pPr>
              <w:spacing w:before="120" w:line="276" w:lineRule="auto"/>
              <w:ind w:firstLine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315</w:t>
            </w:r>
          </w:p>
        </w:tc>
        <w:tc>
          <w:tcPr>
            <w:tcW w:w="2195" w:type="dxa"/>
          </w:tcPr>
          <w:p w:rsidR="00057580" w:rsidRPr="00B02CDA" w:rsidRDefault="002026FD" w:rsidP="00A127EC">
            <w:pPr>
              <w:spacing w:before="120" w:line="276" w:lineRule="auto"/>
              <w:ind w:firstLine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122,35</w:t>
            </w:r>
            <w:r w:rsidR="00057580" w:rsidRPr="00B02CDA">
              <w:rPr>
                <w:rFonts w:ascii="Arial" w:hAnsi="Arial" w:cs="Arial"/>
                <w:iCs/>
              </w:rPr>
              <w:t xml:space="preserve"> m</w:t>
            </w:r>
          </w:p>
        </w:tc>
      </w:tr>
    </w:tbl>
    <w:p w:rsidR="00057580" w:rsidRPr="00D57082" w:rsidRDefault="00057580" w:rsidP="00057580">
      <w:pPr>
        <w:spacing w:line="276" w:lineRule="auto"/>
        <w:ind w:firstLine="0"/>
        <w:rPr>
          <w:b/>
          <w:szCs w:val="24"/>
        </w:rPr>
      </w:pPr>
      <w:r>
        <w:rPr>
          <w:b/>
          <w:szCs w:val="24"/>
        </w:rPr>
        <w:t>Řady</w:t>
      </w:r>
      <w:r w:rsidRPr="00577CF3">
        <w:rPr>
          <w:b/>
          <w:szCs w:val="24"/>
        </w:rPr>
        <w:t xml:space="preserve"> celkem</w:t>
      </w:r>
      <w:r w:rsidRPr="00577CF3">
        <w:rPr>
          <w:b/>
          <w:szCs w:val="24"/>
        </w:rPr>
        <w:tab/>
      </w:r>
      <w:r w:rsidRPr="00577CF3">
        <w:rPr>
          <w:b/>
          <w:szCs w:val="24"/>
        </w:rPr>
        <w:tab/>
      </w:r>
      <w:r w:rsidRPr="00577CF3">
        <w:rPr>
          <w:b/>
          <w:szCs w:val="24"/>
        </w:rPr>
        <w:tab/>
      </w:r>
      <w:r w:rsidRPr="00577CF3">
        <w:rPr>
          <w:b/>
          <w:szCs w:val="24"/>
        </w:rPr>
        <w:tab/>
      </w:r>
      <w:r w:rsidRPr="00577CF3">
        <w:rPr>
          <w:b/>
          <w:szCs w:val="24"/>
        </w:rPr>
        <w:tab/>
      </w:r>
      <w:r w:rsidRPr="00577CF3">
        <w:rPr>
          <w:b/>
          <w:szCs w:val="24"/>
        </w:rPr>
        <w:tab/>
      </w:r>
      <w:r w:rsidRPr="00577CF3">
        <w:rPr>
          <w:b/>
          <w:szCs w:val="24"/>
        </w:rPr>
        <w:tab/>
      </w:r>
      <w:r w:rsidRPr="00577CF3">
        <w:rPr>
          <w:b/>
          <w:szCs w:val="24"/>
        </w:rPr>
        <w:tab/>
        <w:t xml:space="preserve">   </w:t>
      </w:r>
      <w:r>
        <w:rPr>
          <w:b/>
          <w:szCs w:val="24"/>
        </w:rPr>
        <w:tab/>
      </w:r>
      <w:r w:rsidRPr="00E30862">
        <w:rPr>
          <w:b/>
          <w:szCs w:val="24"/>
        </w:rPr>
        <w:t xml:space="preserve">          </w:t>
      </w:r>
      <w:r w:rsidR="002026FD">
        <w:rPr>
          <w:b/>
          <w:szCs w:val="24"/>
        </w:rPr>
        <w:t xml:space="preserve"> 122,35</w:t>
      </w:r>
      <w:r>
        <w:rPr>
          <w:b/>
          <w:szCs w:val="24"/>
        </w:rPr>
        <w:t>m</w:t>
      </w:r>
    </w:p>
    <w:p w:rsidR="000E5670" w:rsidRDefault="000E5670" w:rsidP="000E5670">
      <w:pPr>
        <w:ind w:right="102" w:firstLine="720"/>
        <w:rPr>
          <w:rFonts w:cs="Arial"/>
          <w:b/>
          <w:bCs/>
        </w:rPr>
      </w:pPr>
    </w:p>
    <w:p w:rsidR="000E5670" w:rsidRPr="003521C4" w:rsidRDefault="003521C4" w:rsidP="000E5670">
      <w:pPr>
        <w:ind w:right="102" w:firstLine="720"/>
        <w:rPr>
          <w:rFonts w:cs="Arial"/>
          <w:b/>
          <w:bCs/>
        </w:rPr>
      </w:pPr>
      <w:r w:rsidRPr="003521C4">
        <w:rPr>
          <w:rFonts w:cs="Arial"/>
          <w:b/>
          <w:bCs/>
        </w:rPr>
        <w:t>Uliční vpusti</w:t>
      </w:r>
    </w:p>
    <w:p w:rsidR="003521C4" w:rsidRPr="003521C4" w:rsidRDefault="003521C4" w:rsidP="003521C4">
      <w:pPr>
        <w:rPr>
          <w:color w:val="000000"/>
          <w:lang w:val="cs-CZ"/>
        </w:rPr>
      </w:pPr>
      <w:r w:rsidRPr="003521C4">
        <w:rPr>
          <w:color w:val="000000"/>
          <w:lang w:val="cs-CZ"/>
        </w:rPr>
        <w:t>Odvodnění zpevněných ploch je řešeno za pomoci bodových uličních dešťových vpustí.</w:t>
      </w:r>
    </w:p>
    <w:p w:rsidR="003521C4" w:rsidRPr="003521C4" w:rsidRDefault="003521C4" w:rsidP="003521C4">
      <w:pPr>
        <w:rPr>
          <w:color w:val="000000"/>
          <w:lang w:val="cs-CZ"/>
        </w:rPr>
      </w:pPr>
      <w:r w:rsidRPr="003521C4">
        <w:rPr>
          <w:color w:val="000000"/>
          <w:lang w:val="cs-CZ"/>
        </w:rPr>
        <w:t>Uliční vpusti budou řešeny s kalištěm s kalovým košem s bočním výtokem. Výtok je tvořen jako hrdlo, aby napojení trouby DN 200 bylo snadné a dalo se dobře utěsnit. Vpusť bude opatřena litinovým přejezdným roštem zatížení D 400.</w:t>
      </w:r>
    </w:p>
    <w:p w:rsidR="003521C4" w:rsidRDefault="003521C4" w:rsidP="003521C4">
      <w:pPr>
        <w:rPr>
          <w:color w:val="000000"/>
          <w:lang w:val="cs-CZ"/>
        </w:rPr>
      </w:pPr>
      <w:r w:rsidRPr="003521C4">
        <w:rPr>
          <w:color w:val="000000"/>
          <w:lang w:val="cs-CZ"/>
        </w:rPr>
        <w:t>V úseku opra</w:t>
      </w:r>
      <w:r w:rsidR="002026FD">
        <w:rPr>
          <w:color w:val="000000"/>
          <w:lang w:val="cs-CZ"/>
        </w:rPr>
        <w:t>vované kanalizace bude zřízeno 3</w:t>
      </w:r>
      <w:r w:rsidRPr="003521C4">
        <w:rPr>
          <w:color w:val="000000"/>
          <w:lang w:val="cs-CZ"/>
        </w:rPr>
        <w:t>ks uličních vpustí.</w:t>
      </w:r>
    </w:p>
    <w:p w:rsidR="003521C4" w:rsidRPr="003521C4" w:rsidRDefault="002026FD" w:rsidP="003521C4">
      <w:pPr>
        <w:spacing w:before="120"/>
        <w:ind w:firstLine="708"/>
        <w:rPr>
          <w:color w:val="000000"/>
          <w:lang w:val="cs-CZ"/>
        </w:rPr>
      </w:pPr>
      <w:r>
        <w:rPr>
          <w:color w:val="000000"/>
          <w:lang w:val="cs-CZ"/>
        </w:rPr>
        <w:t>Přípojky od uličních vpustí</w:t>
      </w:r>
      <w:r w:rsidR="003521C4" w:rsidRPr="003521C4">
        <w:rPr>
          <w:color w:val="000000"/>
          <w:lang w:val="cs-CZ"/>
        </w:rPr>
        <w:t xml:space="preserve"> budou na potrubí napojeny pomocí navrtávací odbočky DN 200 s rozsahem výkyvu hrdla 11°.</w:t>
      </w:r>
    </w:p>
    <w:p w:rsidR="003521C4" w:rsidRPr="003521C4" w:rsidRDefault="003521C4" w:rsidP="003521C4">
      <w:pPr>
        <w:spacing w:before="120"/>
        <w:ind w:firstLine="708"/>
        <w:rPr>
          <w:color w:val="000000"/>
          <w:lang w:val="cs-CZ"/>
        </w:rPr>
      </w:pPr>
      <w:r w:rsidRPr="003521C4">
        <w:rPr>
          <w:color w:val="000000"/>
          <w:lang w:val="cs-CZ"/>
        </w:rPr>
        <w:t xml:space="preserve">Spád přípojek je min. 2%. Potrubí DN 200 bude ukládáno do paženého výkopu na pískový podsyp tl. 0,10m. Šířka výkopu pro přípojky je 0,70m. </w:t>
      </w:r>
    </w:p>
    <w:p w:rsidR="003521C4" w:rsidRDefault="003521C4" w:rsidP="002026FD">
      <w:pPr>
        <w:spacing w:before="120"/>
        <w:ind w:firstLine="708"/>
        <w:rPr>
          <w:rFonts w:cs="Arial"/>
          <w:b/>
          <w:bCs/>
        </w:rPr>
      </w:pPr>
      <w:r w:rsidRPr="003521C4">
        <w:rPr>
          <w:color w:val="000000"/>
          <w:lang w:val="cs-CZ"/>
        </w:rPr>
        <w:t>Před uvedením kanalizačních přípojek do provozu se provede zkouška vodotěsnosti podle ČSN 73 0212-4 a ČSN 73 0422.</w:t>
      </w:r>
      <w:r w:rsidR="000128D9" w:rsidRPr="00577CF3">
        <w:rPr>
          <w:b/>
          <w:szCs w:val="24"/>
        </w:rPr>
        <w:tab/>
      </w:r>
      <w:r w:rsidR="000128D9" w:rsidRPr="00577CF3">
        <w:rPr>
          <w:b/>
          <w:szCs w:val="24"/>
        </w:rPr>
        <w:tab/>
      </w:r>
      <w:r w:rsidR="000128D9" w:rsidRPr="00577CF3">
        <w:rPr>
          <w:b/>
          <w:szCs w:val="24"/>
        </w:rPr>
        <w:tab/>
      </w:r>
      <w:r w:rsidR="000128D9" w:rsidRPr="00577CF3">
        <w:rPr>
          <w:b/>
          <w:szCs w:val="24"/>
        </w:rPr>
        <w:tab/>
      </w:r>
      <w:r w:rsidR="000128D9" w:rsidRPr="00577CF3">
        <w:rPr>
          <w:b/>
          <w:szCs w:val="24"/>
        </w:rPr>
        <w:tab/>
      </w:r>
      <w:r w:rsidR="000128D9" w:rsidRPr="00577CF3">
        <w:rPr>
          <w:b/>
          <w:szCs w:val="24"/>
        </w:rPr>
        <w:tab/>
      </w:r>
      <w:r w:rsidR="000128D9" w:rsidRPr="00577CF3">
        <w:rPr>
          <w:b/>
          <w:szCs w:val="24"/>
        </w:rPr>
        <w:tab/>
        <w:t xml:space="preserve">   </w:t>
      </w:r>
      <w:r w:rsidR="000128D9">
        <w:rPr>
          <w:b/>
          <w:szCs w:val="24"/>
        </w:rPr>
        <w:tab/>
      </w:r>
      <w:r w:rsidR="000128D9" w:rsidRPr="00E30862">
        <w:rPr>
          <w:b/>
          <w:szCs w:val="24"/>
        </w:rPr>
        <w:t xml:space="preserve">         </w:t>
      </w:r>
      <w:r w:rsidR="00A10F36">
        <w:rPr>
          <w:b/>
          <w:szCs w:val="24"/>
        </w:rPr>
        <w:t xml:space="preserve"> </w:t>
      </w:r>
      <w:r w:rsidR="000128D9" w:rsidRPr="00E30862">
        <w:rPr>
          <w:b/>
          <w:szCs w:val="24"/>
        </w:rPr>
        <w:t xml:space="preserve"> </w:t>
      </w:r>
      <w:r w:rsidR="000E5670">
        <w:rPr>
          <w:b/>
          <w:szCs w:val="24"/>
        </w:rPr>
        <w:t xml:space="preserve"> </w:t>
      </w:r>
    </w:p>
    <w:p w:rsidR="000128D9" w:rsidRDefault="002026FD" w:rsidP="000128D9">
      <w:pPr>
        <w:ind w:right="102" w:firstLine="720"/>
        <w:rPr>
          <w:rFonts w:cs="Arial"/>
          <w:b/>
          <w:bCs/>
        </w:rPr>
      </w:pPr>
      <w:r>
        <w:rPr>
          <w:rFonts w:cs="Arial"/>
          <w:b/>
          <w:bCs/>
        </w:rPr>
        <w:t>Přepojení stávajících kanalizačních přípojek</w:t>
      </w:r>
      <w:r w:rsidR="000128D9" w:rsidRPr="009F6763">
        <w:rPr>
          <w:rFonts w:cs="Arial"/>
          <w:b/>
          <w:bCs/>
        </w:rPr>
        <w:t>:</w:t>
      </w:r>
    </w:p>
    <w:p w:rsidR="000128D9" w:rsidRPr="00FF1CB0" w:rsidRDefault="000128D9" w:rsidP="00FF1CB0">
      <w:pPr>
        <w:spacing w:before="120"/>
        <w:ind w:firstLine="708"/>
        <w:rPr>
          <w:rFonts w:cs="Arial"/>
        </w:rPr>
      </w:pPr>
      <w:r w:rsidRPr="009F6763">
        <w:rPr>
          <w:rFonts w:cs="Arial"/>
        </w:rPr>
        <w:t xml:space="preserve">Kanalizační přípojky budou na potrubí napojeny pomocí </w:t>
      </w:r>
      <w:r>
        <w:rPr>
          <w:rFonts w:cs="Arial"/>
        </w:rPr>
        <w:t>odboček PVC-U De315/</w:t>
      </w:r>
      <w:r w:rsidR="006E1E62">
        <w:rPr>
          <w:rFonts w:cs="Arial"/>
        </w:rPr>
        <w:t>1</w:t>
      </w:r>
      <w:r>
        <w:rPr>
          <w:rFonts w:cs="Arial"/>
        </w:rPr>
        <w:t>60</w:t>
      </w:r>
    </w:p>
    <w:p w:rsidR="00F65BC0" w:rsidRDefault="002026FD" w:rsidP="00F65BC0">
      <w:pPr>
        <w:spacing w:before="120" w:line="276" w:lineRule="auto"/>
        <w:ind w:left="709" w:firstLine="0"/>
        <w:rPr>
          <w:b/>
          <w:sz w:val="24"/>
          <w:szCs w:val="24"/>
          <w:lang w:val="cs-CZ"/>
        </w:rPr>
      </w:pPr>
      <w:r>
        <w:rPr>
          <w:b/>
          <w:sz w:val="24"/>
          <w:szCs w:val="24"/>
          <w:lang w:val="cs-CZ"/>
        </w:rPr>
        <w:t>Obnova vodovodního řadu</w:t>
      </w:r>
    </w:p>
    <w:p w:rsidR="002026FD" w:rsidRDefault="002026FD" w:rsidP="002026FD">
      <w:pPr>
        <w:jc w:val="left"/>
        <w:rPr>
          <w:snapToGrid w:val="0"/>
        </w:rPr>
      </w:pPr>
      <w:r>
        <w:rPr>
          <w:snapToGrid w:val="0"/>
        </w:rPr>
        <w:t>Je řešena obnova stávajícího vodovodního řadu PE80. Navrhovaná obnova bude provedena z trub PE100RC SDR11 De90 (90x8,2) PN 16 o celkové délce 114,40m. Součástí stavby bude výměna stávajícího ukončujícího podzemního hydrantu a přepojení stávajících domovních přípojek v počtu 5ks.</w:t>
      </w:r>
    </w:p>
    <w:p w:rsidR="009C61A1" w:rsidRPr="009C61A1" w:rsidRDefault="009C61A1" w:rsidP="009C61A1">
      <w:pPr>
        <w:rPr>
          <w:color w:val="000000"/>
          <w:lang w:val="cs-CZ"/>
        </w:rPr>
      </w:pPr>
      <w:r w:rsidRPr="009C61A1">
        <w:rPr>
          <w:color w:val="000000"/>
          <w:lang w:val="cs-CZ"/>
        </w:rPr>
        <w:t>Tras</w:t>
      </w:r>
      <w:r w:rsidR="00E7182C">
        <w:rPr>
          <w:color w:val="000000"/>
          <w:lang w:val="cs-CZ"/>
        </w:rPr>
        <w:t>a</w:t>
      </w:r>
      <w:r w:rsidRPr="009C61A1">
        <w:rPr>
          <w:color w:val="000000"/>
          <w:lang w:val="cs-CZ"/>
        </w:rPr>
        <w:t xml:space="preserve"> vodovodu j</w:t>
      </w:r>
      <w:r w:rsidR="00E7182C">
        <w:rPr>
          <w:color w:val="000000"/>
          <w:lang w:val="cs-CZ"/>
        </w:rPr>
        <w:t>e</w:t>
      </w:r>
      <w:r w:rsidRPr="009C61A1">
        <w:rPr>
          <w:color w:val="000000"/>
          <w:lang w:val="cs-CZ"/>
        </w:rPr>
        <w:t xml:space="preserve"> vedeny v hloubce cca 1,</w:t>
      </w:r>
      <w:r w:rsidR="00E7182C">
        <w:rPr>
          <w:color w:val="000000"/>
          <w:lang w:val="cs-CZ"/>
        </w:rPr>
        <w:t>3</w:t>
      </w:r>
      <w:r w:rsidRPr="009C61A1">
        <w:rPr>
          <w:color w:val="000000"/>
          <w:lang w:val="cs-CZ"/>
        </w:rPr>
        <w:t xml:space="preserve"> m při spádu patrném z podélného profilu výkresové části PD. V celé trase vodovodu bude nad potrubí umístěn izolovaný vytyčovací kabel CY 4 mm2 propojený s armaturami vodovodu a osazena výstražná fólie dle ČSN 73 60 06.</w:t>
      </w:r>
    </w:p>
    <w:p w:rsidR="009C61A1" w:rsidRPr="009C61A1" w:rsidRDefault="009C61A1" w:rsidP="009C61A1">
      <w:pPr>
        <w:rPr>
          <w:color w:val="000000"/>
          <w:lang w:val="cs-CZ"/>
        </w:rPr>
      </w:pPr>
      <w:r w:rsidRPr="009C61A1">
        <w:rPr>
          <w:color w:val="000000"/>
          <w:lang w:val="cs-CZ"/>
        </w:rPr>
        <w:lastRenderedPageBreak/>
        <w:t>Na trase vodovodu budou osazeny podzemní h</w:t>
      </w:r>
      <w:r w:rsidR="000128D9">
        <w:rPr>
          <w:color w:val="000000"/>
          <w:lang w:val="cs-CZ"/>
        </w:rPr>
        <w:t xml:space="preserve">ydranty s hydrantovými </w:t>
      </w:r>
      <w:r w:rsidR="002026FD">
        <w:rPr>
          <w:color w:val="000000"/>
          <w:lang w:val="cs-CZ"/>
        </w:rPr>
        <w:t xml:space="preserve">litinovými </w:t>
      </w:r>
      <w:r w:rsidR="000128D9">
        <w:rPr>
          <w:color w:val="000000"/>
          <w:lang w:val="cs-CZ"/>
        </w:rPr>
        <w:t>poklopy.</w:t>
      </w:r>
    </w:p>
    <w:p w:rsidR="009C61A1" w:rsidRDefault="009C61A1" w:rsidP="009C61A1">
      <w:pPr>
        <w:rPr>
          <w:color w:val="000000"/>
          <w:lang w:val="cs-CZ"/>
        </w:rPr>
      </w:pPr>
      <w:r w:rsidRPr="009C61A1">
        <w:rPr>
          <w:color w:val="000000"/>
          <w:lang w:val="cs-CZ"/>
        </w:rPr>
        <w:t>Odbočky z hlavního řádu budou opatřeny uzavíracími armaturami</w:t>
      </w:r>
      <w:r w:rsidR="002026FD">
        <w:rPr>
          <w:color w:val="000000"/>
          <w:lang w:val="cs-CZ"/>
        </w:rPr>
        <w:t xml:space="preserve">. </w:t>
      </w:r>
      <w:r w:rsidRPr="009C61A1">
        <w:rPr>
          <w:color w:val="000000"/>
          <w:lang w:val="cs-CZ"/>
        </w:rPr>
        <w:t>Směrové lomy na potrubí budou do úhlu 30° řešeny volným ohybem PE potrubí o poloměru, který připouští výrobce, popřípadě svary elektrospojkami. Směrové lomy větší než 30° budou řešeny koleny a tvarovkami v systému výrobce.</w:t>
      </w:r>
    </w:p>
    <w:p w:rsidR="009C61A1" w:rsidRPr="00EF083F" w:rsidRDefault="009C61A1" w:rsidP="009C61A1">
      <w:pPr>
        <w:ind w:firstLine="0"/>
        <w:rPr>
          <w:rFonts w:ascii="Arial" w:hAnsi="Arial" w:cs="Arial"/>
          <w:color w:val="FF0000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107"/>
        <w:gridCol w:w="3104"/>
        <w:gridCol w:w="1896"/>
        <w:gridCol w:w="2179"/>
      </w:tblGrid>
      <w:tr w:rsidR="009C61A1" w:rsidTr="002026FD">
        <w:tc>
          <w:tcPr>
            <w:tcW w:w="2107" w:type="dxa"/>
          </w:tcPr>
          <w:p w:rsidR="009C61A1" w:rsidRPr="002134A0" w:rsidRDefault="009F6763" w:rsidP="009C61A1">
            <w:pPr>
              <w:spacing w:before="120" w:line="276" w:lineRule="auto"/>
              <w:ind w:firstLine="0"/>
              <w:jc w:val="center"/>
              <w:rPr>
                <w:rFonts w:ascii="Arial" w:hAnsi="Arial" w:cs="Arial"/>
                <w:b/>
                <w:iCs/>
                <w:szCs w:val="24"/>
              </w:rPr>
            </w:pPr>
            <w:bookmarkStart w:id="38" w:name="_Hlk79744480"/>
            <w:r>
              <w:rPr>
                <w:rFonts w:ascii="Arial" w:hAnsi="Arial" w:cs="Arial"/>
                <w:b/>
                <w:iCs/>
                <w:szCs w:val="24"/>
              </w:rPr>
              <w:t>Řad</w:t>
            </w:r>
          </w:p>
        </w:tc>
        <w:tc>
          <w:tcPr>
            <w:tcW w:w="3104" w:type="dxa"/>
          </w:tcPr>
          <w:p w:rsidR="009C61A1" w:rsidRPr="002134A0" w:rsidRDefault="009C61A1" w:rsidP="009C61A1">
            <w:pPr>
              <w:spacing w:before="120" w:line="276" w:lineRule="auto"/>
              <w:ind w:firstLine="0"/>
              <w:jc w:val="center"/>
              <w:rPr>
                <w:rFonts w:ascii="Arial" w:hAnsi="Arial" w:cs="Arial"/>
                <w:iCs/>
              </w:rPr>
            </w:pPr>
            <w:r w:rsidRPr="002134A0">
              <w:rPr>
                <w:rFonts w:ascii="Arial" w:hAnsi="Arial" w:cs="Arial"/>
                <w:b/>
                <w:iCs/>
                <w:szCs w:val="24"/>
              </w:rPr>
              <w:t>Materiál</w:t>
            </w:r>
          </w:p>
        </w:tc>
        <w:tc>
          <w:tcPr>
            <w:tcW w:w="1896" w:type="dxa"/>
          </w:tcPr>
          <w:p w:rsidR="009C61A1" w:rsidRPr="002134A0" w:rsidRDefault="009C61A1" w:rsidP="009C61A1">
            <w:pPr>
              <w:spacing w:before="120" w:line="276" w:lineRule="auto"/>
              <w:ind w:firstLine="0"/>
              <w:jc w:val="center"/>
              <w:rPr>
                <w:rFonts w:ascii="Arial" w:hAnsi="Arial" w:cs="Arial"/>
                <w:iCs/>
              </w:rPr>
            </w:pPr>
            <w:r w:rsidRPr="002134A0">
              <w:rPr>
                <w:rFonts w:ascii="Arial" w:hAnsi="Arial" w:cs="Arial"/>
                <w:b/>
                <w:iCs/>
                <w:szCs w:val="24"/>
              </w:rPr>
              <w:t>DN</w:t>
            </w:r>
          </w:p>
        </w:tc>
        <w:tc>
          <w:tcPr>
            <w:tcW w:w="2179" w:type="dxa"/>
          </w:tcPr>
          <w:p w:rsidR="009C61A1" w:rsidRPr="002134A0" w:rsidRDefault="009C61A1" w:rsidP="009C61A1">
            <w:pPr>
              <w:spacing w:before="120" w:line="276" w:lineRule="auto"/>
              <w:ind w:firstLine="0"/>
              <w:jc w:val="center"/>
              <w:rPr>
                <w:rFonts w:ascii="Arial" w:hAnsi="Arial" w:cs="Arial"/>
                <w:iCs/>
              </w:rPr>
            </w:pPr>
            <w:r w:rsidRPr="002134A0">
              <w:rPr>
                <w:rFonts w:ascii="Arial" w:hAnsi="Arial" w:cs="Arial"/>
                <w:b/>
                <w:iCs/>
                <w:szCs w:val="24"/>
              </w:rPr>
              <w:t>Délka</w:t>
            </w:r>
          </w:p>
        </w:tc>
      </w:tr>
      <w:tr w:rsidR="00FC00C4" w:rsidTr="002026FD">
        <w:trPr>
          <w:trHeight w:val="65"/>
        </w:trPr>
        <w:tc>
          <w:tcPr>
            <w:tcW w:w="2107" w:type="dxa"/>
          </w:tcPr>
          <w:p w:rsidR="00FC00C4" w:rsidRPr="00B02CDA" w:rsidRDefault="00FC00C4" w:rsidP="00FC00C4">
            <w:pPr>
              <w:spacing w:before="120" w:line="276" w:lineRule="auto"/>
              <w:ind w:firstLine="0"/>
              <w:jc w:val="center"/>
              <w:rPr>
                <w:rFonts w:ascii="Arial" w:hAnsi="Arial" w:cs="Arial"/>
                <w:iCs/>
              </w:rPr>
            </w:pPr>
            <w:r w:rsidRPr="00B02CDA">
              <w:rPr>
                <w:rFonts w:ascii="Arial" w:hAnsi="Arial" w:cs="Arial"/>
                <w:iCs/>
              </w:rPr>
              <w:t>Řad A</w:t>
            </w:r>
          </w:p>
        </w:tc>
        <w:tc>
          <w:tcPr>
            <w:tcW w:w="3104" w:type="dxa"/>
          </w:tcPr>
          <w:p w:rsidR="00FC00C4" w:rsidRPr="00B02CDA" w:rsidRDefault="00FC00C4" w:rsidP="002026FD">
            <w:pPr>
              <w:jc w:val="center"/>
            </w:pPr>
            <w:r w:rsidRPr="00716FBE">
              <w:rPr>
                <w:rFonts w:ascii="Arial" w:hAnsi="Arial" w:cs="Arial"/>
                <w:iCs/>
              </w:rPr>
              <w:t>PE 100 RC SDR 11 PN1</w:t>
            </w:r>
            <w:r w:rsidR="006D0321">
              <w:rPr>
                <w:rFonts w:ascii="Arial" w:hAnsi="Arial" w:cs="Arial"/>
                <w:iCs/>
              </w:rPr>
              <w:t>6</w:t>
            </w:r>
          </w:p>
        </w:tc>
        <w:tc>
          <w:tcPr>
            <w:tcW w:w="1896" w:type="dxa"/>
          </w:tcPr>
          <w:p w:rsidR="00FC00C4" w:rsidRPr="00B02CDA" w:rsidRDefault="000128D9" w:rsidP="00FC00C4">
            <w:pPr>
              <w:spacing w:before="120" w:line="276" w:lineRule="auto"/>
              <w:ind w:firstLine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74</w:t>
            </w:r>
            <w:r w:rsidR="00FC00C4">
              <w:rPr>
                <w:rFonts w:ascii="Arial" w:hAnsi="Arial" w:cs="Arial"/>
                <w:iCs/>
              </w:rPr>
              <w:t>(De</w:t>
            </w:r>
            <w:r>
              <w:rPr>
                <w:rFonts w:ascii="Arial" w:hAnsi="Arial" w:cs="Arial"/>
                <w:iCs/>
              </w:rPr>
              <w:t>90</w:t>
            </w:r>
            <w:r w:rsidR="002026FD">
              <w:rPr>
                <w:rFonts w:ascii="Arial" w:hAnsi="Arial" w:cs="Arial"/>
                <w:iCs/>
              </w:rPr>
              <w:t>x8,2</w:t>
            </w:r>
            <w:r w:rsidR="00FC00C4">
              <w:rPr>
                <w:rFonts w:ascii="Arial" w:hAnsi="Arial" w:cs="Arial"/>
                <w:iCs/>
              </w:rPr>
              <w:t>)</w:t>
            </w:r>
          </w:p>
        </w:tc>
        <w:tc>
          <w:tcPr>
            <w:tcW w:w="2179" w:type="dxa"/>
          </w:tcPr>
          <w:p w:rsidR="00FC00C4" w:rsidRPr="00B02CDA" w:rsidRDefault="002026FD" w:rsidP="00FC00C4">
            <w:pPr>
              <w:spacing w:before="120" w:line="276" w:lineRule="auto"/>
              <w:ind w:firstLine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114,40</w:t>
            </w:r>
            <w:r w:rsidR="00FC00C4" w:rsidRPr="00B02CDA">
              <w:rPr>
                <w:rFonts w:ascii="Arial" w:hAnsi="Arial" w:cs="Arial"/>
                <w:iCs/>
              </w:rPr>
              <w:t xml:space="preserve"> m</w:t>
            </w:r>
          </w:p>
        </w:tc>
      </w:tr>
    </w:tbl>
    <w:p w:rsidR="009C61A1" w:rsidRDefault="009C61A1" w:rsidP="009C61A1">
      <w:pPr>
        <w:spacing w:line="276" w:lineRule="auto"/>
        <w:ind w:firstLine="0"/>
        <w:rPr>
          <w:b/>
          <w:szCs w:val="24"/>
        </w:rPr>
      </w:pPr>
      <w:r>
        <w:rPr>
          <w:b/>
          <w:szCs w:val="24"/>
        </w:rPr>
        <w:t>Řady</w:t>
      </w:r>
      <w:r w:rsidRPr="00577CF3">
        <w:rPr>
          <w:b/>
          <w:szCs w:val="24"/>
        </w:rPr>
        <w:t xml:space="preserve"> celkem</w:t>
      </w:r>
      <w:r w:rsidRPr="00577CF3">
        <w:rPr>
          <w:b/>
          <w:szCs w:val="24"/>
        </w:rPr>
        <w:tab/>
      </w:r>
      <w:r w:rsidRPr="00577CF3">
        <w:rPr>
          <w:b/>
          <w:szCs w:val="24"/>
        </w:rPr>
        <w:tab/>
      </w:r>
      <w:r w:rsidRPr="00577CF3">
        <w:rPr>
          <w:b/>
          <w:szCs w:val="24"/>
        </w:rPr>
        <w:tab/>
      </w:r>
      <w:r w:rsidRPr="00577CF3">
        <w:rPr>
          <w:b/>
          <w:szCs w:val="24"/>
        </w:rPr>
        <w:tab/>
      </w:r>
      <w:r w:rsidRPr="00577CF3">
        <w:rPr>
          <w:b/>
          <w:szCs w:val="24"/>
        </w:rPr>
        <w:tab/>
      </w:r>
      <w:r w:rsidRPr="00577CF3">
        <w:rPr>
          <w:b/>
          <w:szCs w:val="24"/>
        </w:rPr>
        <w:tab/>
      </w:r>
      <w:r w:rsidRPr="00577CF3">
        <w:rPr>
          <w:b/>
          <w:szCs w:val="24"/>
        </w:rPr>
        <w:tab/>
      </w:r>
      <w:r w:rsidRPr="00577CF3">
        <w:rPr>
          <w:b/>
          <w:szCs w:val="24"/>
        </w:rPr>
        <w:tab/>
        <w:t xml:space="preserve">   </w:t>
      </w:r>
      <w:r>
        <w:rPr>
          <w:b/>
          <w:szCs w:val="24"/>
        </w:rPr>
        <w:tab/>
      </w:r>
      <w:r w:rsidRPr="00E30862">
        <w:rPr>
          <w:b/>
          <w:szCs w:val="24"/>
        </w:rPr>
        <w:t xml:space="preserve">          </w:t>
      </w:r>
      <w:r w:rsidR="00E7182C">
        <w:rPr>
          <w:b/>
          <w:szCs w:val="24"/>
        </w:rPr>
        <w:t xml:space="preserve">  </w:t>
      </w:r>
      <w:r w:rsidR="002026FD">
        <w:rPr>
          <w:b/>
          <w:szCs w:val="24"/>
        </w:rPr>
        <w:t>114</w:t>
      </w:r>
      <w:r w:rsidR="000128D9">
        <w:rPr>
          <w:b/>
          <w:szCs w:val="24"/>
        </w:rPr>
        <w:t>,40m</w:t>
      </w:r>
    </w:p>
    <w:bookmarkEnd w:id="38"/>
    <w:p w:rsidR="00F65BC0" w:rsidRDefault="00F65BC0" w:rsidP="009C61A1">
      <w:pPr>
        <w:ind w:firstLine="0"/>
        <w:rPr>
          <w:szCs w:val="24"/>
        </w:rPr>
      </w:pPr>
    </w:p>
    <w:p w:rsidR="00F65BC0" w:rsidRDefault="00F65BC0" w:rsidP="00F65BC0">
      <w:pPr>
        <w:pStyle w:val="Nadpis4"/>
      </w:pPr>
      <w:r>
        <w:t xml:space="preserve">Průtok potrubím </w:t>
      </w:r>
    </w:p>
    <w:p w:rsidR="009F6763" w:rsidRPr="002026FD" w:rsidRDefault="00F65BC0" w:rsidP="002026FD">
      <w:pPr>
        <w:spacing w:before="120" w:line="276" w:lineRule="auto"/>
        <w:ind w:left="709" w:firstLine="0"/>
        <w:rPr>
          <w:sz w:val="24"/>
          <w:szCs w:val="24"/>
          <w:lang w:val="cs-CZ"/>
        </w:rPr>
      </w:pPr>
      <w:r w:rsidRPr="007B3EA2">
        <w:t>Vodovodní potrubí bude provozováno v tlakovém režimu proudění. Při průtočném množství 1,04 l.s</w:t>
      </w:r>
      <w:r w:rsidRPr="007B3EA2">
        <w:rPr>
          <w:vertAlign w:val="superscript"/>
        </w:rPr>
        <w:t>-1</w:t>
      </w:r>
      <w:r w:rsidRPr="007B3EA2">
        <w:t xml:space="preserve"> bude rychlost v potrubí cca 0,2 m.s</w:t>
      </w:r>
      <w:r w:rsidRPr="007B3EA2">
        <w:rPr>
          <w:vertAlign w:val="superscript"/>
        </w:rPr>
        <w:t>-1</w:t>
      </w:r>
    </w:p>
    <w:p w:rsidR="002E7885" w:rsidRPr="0040573B" w:rsidRDefault="002E7885" w:rsidP="0040573B">
      <w:pPr>
        <w:pStyle w:val="Nadpis3"/>
        <w:numPr>
          <w:ilvl w:val="3"/>
          <w:numId w:val="9"/>
        </w:numPr>
        <w:ind w:left="851" w:hanging="851"/>
      </w:pPr>
      <w:bookmarkStart w:id="39" w:name="_Toc66255048"/>
      <w:r>
        <w:t>základní bilance stavby – potřeby a spotřeby médií a hmot, hospodaření s dešťovou vodou, celkové produkované množství a druhy odpadů a emisí, třída energetické náročnosti budov apod.,</w:t>
      </w:r>
      <w:bookmarkEnd w:id="39"/>
    </w:p>
    <w:p w:rsidR="003521C4" w:rsidRDefault="003521C4" w:rsidP="00912736">
      <w:pPr>
        <w:rPr>
          <w:color w:val="FF0000"/>
          <w:lang w:val="cs-CZ"/>
        </w:rPr>
      </w:pPr>
    </w:p>
    <w:p w:rsidR="003521C4" w:rsidRPr="00320ECE" w:rsidRDefault="003521C4" w:rsidP="003521C4">
      <w:pPr>
        <w:rPr>
          <w:lang w:val="cs-CZ"/>
        </w:rPr>
      </w:pPr>
      <w:r w:rsidRPr="00320ECE">
        <w:rPr>
          <w:lang w:val="cs-CZ"/>
        </w:rPr>
        <w:t>Běžný komunální odpad vyplývající z provozu a užívání stavby, bude separován do kontejnerů na domovní, popřípadě tříděný odpad  s následným odvozem na řízenou skládku.</w:t>
      </w:r>
    </w:p>
    <w:p w:rsidR="003521C4" w:rsidRPr="00733FA7" w:rsidRDefault="003521C4" w:rsidP="003521C4">
      <w:pPr>
        <w:tabs>
          <w:tab w:val="left" w:pos="7082"/>
        </w:tabs>
        <w:ind w:right="102"/>
        <w:rPr>
          <w:rFonts w:cs="Arial"/>
        </w:rPr>
      </w:pPr>
      <w:r w:rsidRPr="00733FA7">
        <w:rPr>
          <w:rFonts w:cs="Arial"/>
        </w:rPr>
        <w:t xml:space="preserve">Stavba nebude mít negativní dopad na životní prostředí. Na předmětnou investici není nutné zpracovávat dokumentace „Hodnocení vlivu stavby na ŽP“ ve smyslu zákona číslo </w:t>
      </w:r>
      <w:r w:rsidRPr="00733FA7">
        <w:rPr>
          <w:rFonts w:cs="Arial"/>
          <w:b/>
          <w:bCs/>
        </w:rPr>
        <w:t>100/2001</w:t>
      </w:r>
      <w:r w:rsidRPr="00733FA7">
        <w:rPr>
          <w:rFonts w:cs="Arial"/>
        </w:rPr>
        <w:t xml:space="preserve"> Sb. </w:t>
      </w:r>
    </w:p>
    <w:p w:rsidR="003521C4" w:rsidRPr="00733FA7" w:rsidRDefault="003521C4" w:rsidP="003521C4">
      <w:pPr>
        <w:tabs>
          <w:tab w:val="left" w:pos="7082"/>
        </w:tabs>
        <w:ind w:right="102"/>
        <w:rPr>
          <w:rFonts w:cs="Arial"/>
        </w:rPr>
      </w:pPr>
      <w:r w:rsidRPr="00733FA7">
        <w:rPr>
          <w:rFonts w:cs="Arial"/>
        </w:rPr>
        <w:t xml:space="preserve">Při provádění stavby se nepředpokládá žádná větší zátěž na životní prostředí. Zhotovitel stavebních prací je povinen užívat jen takové stroje a mechanizaci, jejichž hlučnost nepřekračuje hodnoty stanovené hygienickými předpisy. Dodavatel zajistí očištění vozidel, aby nedocházelo ke znečištění veřejných komunikací a bude dbát na to, aby omezil prašnost a další negativní vlivy na minimum a stejně tak, aby byl dodržována doba nočního klidu. Stavební suť vzniklá při výstavbě musí být odvezena na skládku v souladu s platným zákonem č. </w:t>
      </w:r>
      <w:r w:rsidRPr="00733FA7">
        <w:rPr>
          <w:rFonts w:cs="Arial"/>
          <w:b/>
          <w:bCs/>
        </w:rPr>
        <w:t>106/2005</w:t>
      </w:r>
      <w:r w:rsidRPr="00733FA7">
        <w:rPr>
          <w:rFonts w:cs="Arial"/>
        </w:rPr>
        <w:t xml:space="preserve"> Sb. Úplné znění zákona č. </w:t>
      </w:r>
      <w:r w:rsidRPr="00733FA7">
        <w:rPr>
          <w:rFonts w:cs="Arial"/>
          <w:b/>
          <w:bCs/>
        </w:rPr>
        <w:t xml:space="preserve">541/2020 </w:t>
      </w:r>
      <w:r w:rsidRPr="00733FA7">
        <w:rPr>
          <w:rFonts w:cs="Arial"/>
        </w:rPr>
        <w:t xml:space="preserve">Sb. o odpadovém hospodářství včetně všech prováděných změn. </w:t>
      </w:r>
    </w:p>
    <w:p w:rsidR="003521C4" w:rsidRDefault="003521C4" w:rsidP="003521C4">
      <w:pPr>
        <w:tabs>
          <w:tab w:val="left" w:pos="7082"/>
        </w:tabs>
        <w:ind w:right="102"/>
        <w:rPr>
          <w:rFonts w:cs="Arial"/>
        </w:rPr>
      </w:pPr>
      <w:r w:rsidRPr="00733FA7">
        <w:rPr>
          <w:rFonts w:cs="Arial"/>
        </w:rPr>
        <w:t xml:space="preserve">Způsob zajištění ochrany zdraví a bezpečnosti pracovníků - dodavatelská firma prováděcí stavbu se bude řídit zákonem č. </w:t>
      </w:r>
      <w:r w:rsidRPr="00733FA7">
        <w:rPr>
          <w:rFonts w:cs="Arial"/>
          <w:b/>
          <w:bCs/>
        </w:rPr>
        <w:t>309/2006</w:t>
      </w:r>
      <w:r w:rsidRPr="00733FA7">
        <w:rPr>
          <w:rFonts w:cs="Arial"/>
        </w:rPr>
        <w:t xml:space="preserve"> Sb. a své pracovníky podle tohoto zákona řádně zaškolí. </w:t>
      </w:r>
    </w:p>
    <w:p w:rsidR="002026FD" w:rsidRPr="00733FA7" w:rsidRDefault="002026FD" w:rsidP="003521C4">
      <w:pPr>
        <w:tabs>
          <w:tab w:val="left" w:pos="7082"/>
        </w:tabs>
        <w:ind w:right="102"/>
        <w:rPr>
          <w:rFonts w:cs="Arial"/>
        </w:rPr>
      </w:pPr>
    </w:p>
    <w:p w:rsidR="003521C4" w:rsidRPr="00733FA7" w:rsidRDefault="003521C4" w:rsidP="003521C4">
      <w:pPr>
        <w:tabs>
          <w:tab w:val="left" w:pos="7082"/>
        </w:tabs>
        <w:ind w:right="102"/>
        <w:rPr>
          <w:rFonts w:cs="Arial"/>
          <w:szCs w:val="24"/>
        </w:rPr>
      </w:pPr>
    </w:p>
    <w:p w:rsidR="003521C4" w:rsidRPr="00733FA7" w:rsidRDefault="003521C4" w:rsidP="003521C4">
      <w:pPr>
        <w:tabs>
          <w:tab w:val="left" w:pos="7082"/>
        </w:tabs>
        <w:ind w:right="102"/>
        <w:rPr>
          <w:rFonts w:cs="Arial"/>
          <w:b/>
          <w:szCs w:val="24"/>
        </w:rPr>
      </w:pPr>
      <w:r w:rsidRPr="00733FA7">
        <w:rPr>
          <w:rFonts w:cs="Arial"/>
          <w:b/>
          <w:szCs w:val="24"/>
        </w:rPr>
        <w:t>Likvidace odpadů</w:t>
      </w:r>
    </w:p>
    <w:p w:rsidR="003521C4" w:rsidRPr="00733FA7" w:rsidRDefault="003521C4" w:rsidP="003521C4">
      <w:pPr>
        <w:tabs>
          <w:tab w:val="num" w:pos="851"/>
        </w:tabs>
        <w:rPr>
          <w:rFonts w:cs="Arial"/>
        </w:rPr>
      </w:pPr>
      <w:r w:rsidRPr="00733FA7">
        <w:rPr>
          <w:rFonts w:cs="Arial"/>
          <w:b/>
        </w:rPr>
        <w:t>Odpady</w:t>
      </w:r>
      <w:r w:rsidRPr="00733FA7">
        <w:rPr>
          <w:rFonts w:cs="Arial"/>
        </w:rPr>
        <w:t xml:space="preserve"> – Stavební odpad v průběhu výstavby bude zhotovitelem likvidován v souladu s platnou legislativou. </w:t>
      </w:r>
    </w:p>
    <w:p w:rsidR="003521C4" w:rsidRPr="00733FA7" w:rsidRDefault="003521C4" w:rsidP="003521C4">
      <w:pPr>
        <w:ind w:firstLine="708"/>
        <w:rPr>
          <w:rFonts w:cs="Arial"/>
        </w:rPr>
      </w:pPr>
      <w:r w:rsidRPr="00733FA7">
        <w:rPr>
          <w:rFonts w:cs="Arial"/>
        </w:rPr>
        <w:t>Tento odpad zahrnuje především obaly ze spotřebovávaného stavebního materiálu, různé úlomky cihel či betonu, odřezky trubního vedení instalací TZB, zbytky elektroinstalačního materiálu apod.</w:t>
      </w:r>
    </w:p>
    <w:p w:rsidR="003521C4" w:rsidRPr="00733FA7" w:rsidRDefault="003521C4" w:rsidP="003521C4">
      <w:pPr>
        <w:ind w:firstLine="708"/>
        <w:rPr>
          <w:rFonts w:cs="Arial"/>
        </w:rPr>
      </w:pPr>
      <w:r w:rsidRPr="00733FA7">
        <w:rPr>
          <w:rFonts w:cs="Arial"/>
        </w:rPr>
        <w:t>Jednorázový stavební odpad vzniklý při výstavbě (zatřídění dle zákona č. 541/2020 sb.) bude likvidován takto : - odpadní obaly kat. 0, stavební a demoliční odpady kat. 0 odevzdáním do sběrny nebo uložením na veřejnou řízenou skládku.</w:t>
      </w:r>
    </w:p>
    <w:p w:rsidR="003521C4" w:rsidRPr="00733FA7" w:rsidRDefault="003521C4" w:rsidP="003521C4">
      <w:pPr>
        <w:ind w:firstLine="708"/>
        <w:rPr>
          <w:rFonts w:cs="Arial"/>
          <w:b/>
        </w:rPr>
      </w:pPr>
      <w:r w:rsidRPr="00733FA7">
        <w:rPr>
          <w:rFonts w:cs="Arial"/>
          <w:b/>
        </w:rPr>
        <w:t>Poviností původce odpadů je ve smyslu §15 odst.(2) písm. f) zákona, zajistit nejvyšší možnou míru opětovného využití a recyklaci vybouraných a použitých materiálů, vedlejších produktů a stavebních a demoličních odpadů). Respektive povinnost původce vymezenou §15 odst. (2) písm.c) zákona (zajistit předání jím nezpracovaných odpadů do zařízení určeného pro nakládání s odpady v souladu s odpadovým hospodářstvím pomocí smlouvy.</w:t>
      </w:r>
    </w:p>
    <w:p w:rsidR="003521C4" w:rsidRPr="00733FA7" w:rsidRDefault="003521C4" w:rsidP="003521C4">
      <w:pPr>
        <w:ind w:firstLine="708"/>
        <w:rPr>
          <w:rFonts w:cs="Arial"/>
        </w:rPr>
      </w:pPr>
      <w:r w:rsidRPr="00733FA7">
        <w:rPr>
          <w:rFonts w:cs="Arial"/>
        </w:rPr>
        <w:t xml:space="preserve">Všechna zemina z výkopových prací bude využita při terénních úpravách, případný přebytek bude odvezen na skládku. </w:t>
      </w:r>
    </w:p>
    <w:p w:rsidR="003521C4" w:rsidRPr="00733FA7" w:rsidRDefault="003521C4" w:rsidP="003521C4">
      <w:pPr>
        <w:ind w:firstLine="708"/>
        <w:rPr>
          <w:rFonts w:cs="Arial"/>
        </w:rPr>
      </w:pPr>
      <w:r w:rsidRPr="00733FA7">
        <w:rPr>
          <w:rFonts w:cs="Arial"/>
        </w:rPr>
        <w:t xml:space="preserve">Základním legislativním předpisem v oblasti nakládání s odpady je Zákon č. 541/2020 Sb., na který navazují další zákony a vyhlášky, upravující povinnosti právnických a fyzických osob při nakládání s odpady a podmínky pro předcházení vzniku odpadů. </w:t>
      </w:r>
    </w:p>
    <w:p w:rsidR="003521C4" w:rsidRPr="00733FA7" w:rsidRDefault="003521C4" w:rsidP="003521C4">
      <w:pPr>
        <w:ind w:firstLine="708"/>
        <w:rPr>
          <w:rFonts w:cs="Arial"/>
        </w:rPr>
      </w:pPr>
      <w:r w:rsidRPr="00733FA7">
        <w:rPr>
          <w:rFonts w:cs="Arial"/>
        </w:rPr>
        <w:t xml:space="preserve">Jedná se o: - povinnosti při nakládání s odpady </w:t>
      </w:r>
    </w:p>
    <w:p w:rsidR="003521C4" w:rsidRPr="00733FA7" w:rsidRDefault="003521C4" w:rsidP="003521C4">
      <w:pPr>
        <w:ind w:firstLine="708"/>
        <w:rPr>
          <w:rFonts w:cs="Arial"/>
        </w:rPr>
      </w:pPr>
      <w:r w:rsidRPr="00733FA7">
        <w:rPr>
          <w:rFonts w:cs="Arial"/>
        </w:rPr>
        <w:t xml:space="preserve">- povinnost zařadit odpady podle druhů a kategorií stanovených v "Katalogu odpadů" </w:t>
      </w:r>
    </w:p>
    <w:p w:rsidR="003521C4" w:rsidRPr="00733FA7" w:rsidRDefault="003521C4" w:rsidP="003521C4">
      <w:pPr>
        <w:ind w:firstLine="708"/>
        <w:rPr>
          <w:rFonts w:cs="Arial"/>
        </w:rPr>
      </w:pPr>
      <w:r w:rsidRPr="00733FA7">
        <w:rPr>
          <w:rFonts w:cs="Arial"/>
        </w:rPr>
        <w:t>- povinnosti při úpravě, využívání a zneškodňování odpadů</w:t>
      </w:r>
    </w:p>
    <w:p w:rsidR="003521C4" w:rsidRPr="00733FA7" w:rsidRDefault="003521C4" w:rsidP="003521C4">
      <w:pPr>
        <w:ind w:firstLine="708"/>
        <w:rPr>
          <w:rFonts w:cs="Arial"/>
        </w:rPr>
      </w:pPr>
      <w:r w:rsidRPr="00733FA7">
        <w:rPr>
          <w:rFonts w:cs="Arial"/>
        </w:rPr>
        <w:t>- povinnosti při přepravě a dopravě odpadů</w:t>
      </w:r>
    </w:p>
    <w:p w:rsidR="003521C4" w:rsidRPr="00733FA7" w:rsidRDefault="003521C4" w:rsidP="003521C4">
      <w:pPr>
        <w:ind w:firstLine="708"/>
        <w:rPr>
          <w:rFonts w:cs="Arial"/>
        </w:rPr>
      </w:pPr>
      <w:r w:rsidRPr="00733FA7">
        <w:rPr>
          <w:rFonts w:cs="Arial"/>
        </w:rPr>
        <w:t>- evidence a ohlašování odpadů</w:t>
      </w:r>
    </w:p>
    <w:p w:rsidR="003521C4" w:rsidRPr="00733FA7" w:rsidRDefault="003521C4" w:rsidP="003521C4">
      <w:pPr>
        <w:ind w:firstLine="708"/>
        <w:rPr>
          <w:rFonts w:cs="Arial"/>
        </w:rPr>
      </w:pPr>
      <w:r w:rsidRPr="00733FA7">
        <w:rPr>
          <w:rFonts w:cs="Arial"/>
        </w:rPr>
        <w:t xml:space="preserve">- stanoví pravomoc a působnost ministerstev a jiných správních úřadů při výkonu státní správy v oblasti nakládání s odpady </w:t>
      </w:r>
    </w:p>
    <w:p w:rsidR="003521C4" w:rsidRPr="00733FA7" w:rsidRDefault="003521C4" w:rsidP="003521C4">
      <w:pPr>
        <w:ind w:firstLine="708"/>
        <w:rPr>
          <w:rFonts w:cs="Arial"/>
        </w:rPr>
      </w:pPr>
      <w:r w:rsidRPr="00733FA7">
        <w:rPr>
          <w:rFonts w:cs="Arial"/>
        </w:rPr>
        <w:t xml:space="preserve">Na základě platných předpisů, které upravují nakládání s odpady, je možno formulovat základní povinnosti účastníků výstavby pro oblast odpadového hospodářství: </w:t>
      </w:r>
    </w:p>
    <w:p w:rsidR="003521C4" w:rsidRPr="00733FA7" w:rsidRDefault="003521C4" w:rsidP="003521C4">
      <w:pPr>
        <w:ind w:firstLine="708"/>
        <w:rPr>
          <w:rFonts w:cs="Arial"/>
        </w:rPr>
      </w:pPr>
      <w:r w:rsidRPr="00733FA7">
        <w:rPr>
          <w:rFonts w:cs="Arial"/>
        </w:rPr>
        <w:t xml:space="preserve">- zhotovitel stavebních prací musí nakládat s odpady pouze způsobem stanoveným v zákoně a předpisy vydanými k jeho provedení, vést předepsanou evidenci odpadů </w:t>
      </w:r>
    </w:p>
    <w:p w:rsidR="003521C4" w:rsidRPr="00733FA7" w:rsidRDefault="003521C4" w:rsidP="003521C4">
      <w:pPr>
        <w:ind w:firstLine="708"/>
        <w:rPr>
          <w:rFonts w:cs="Arial"/>
        </w:rPr>
      </w:pPr>
      <w:r w:rsidRPr="00733FA7">
        <w:rPr>
          <w:rFonts w:cs="Arial"/>
        </w:rPr>
        <w:t xml:space="preserve">- při manipulaci s odpady je třeba zajistit podmínky pro bezpečnost práce, ochranu zdraví a ochranu životního prostředí </w:t>
      </w:r>
    </w:p>
    <w:p w:rsidR="003521C4" w:rsidRPr="00733FA7" w:rsidRDefault="003521C4" w:rsidP="003521C4">
      <w:pPr>
        <w:ind w:firstLine="708"/>
        <w:rPr>
          <w:rFonts w:cs="Arial"/>
        </w:rPr>
      </w:pPr>
      <w:r w:rsidRPr="00733FA7">
        <w:rPr>
          <w:rFonts w:cs="Arial"/>
        </w:rPr>
        <w:lastRenderedPageBreak/>
        <w:t>- veškerá manipulace s odpady musí probíhat podle daných předpisů, zejména se jedná o likvidaci nebezpečných odpadů</w:t>
      </w:r>
    </w:p>
    <w:p w:rsidR="003521C4" w:rsidRPr="00733FA7" w:rsidRDefault="003521C4" w:rsidP="003521C4">
      <w:pPr>
        <w:ind w:firstLine="708"/>
        <w:rPr>
          <w:rFonts w:cs="Arial"/>
        </w:rPr>
      </w:pPr>
      <w:r w:rsidRPr="00733FA7">
        <w:rPr>
          <w:rFonts w:cs="Arial"/>
        </w:rPr>
        <w:t xml:space="preserve">- zhotovitel stavebních prací musí zajistit pravidelnou kontrolu stavebních mechanizmů s tím, že pokud dojde k úniku ropných látek do zeminy, je nutné tuto kontaminovanou zeminu ihned vytěžit a zajistit její dekontaminaci </w:t>
      </w:r>
    </w:p>
    <w:p w:rsidR="003521C4" w:rsidRPr="00733FA7" w:rsidRDefault="003521C4" w:rsidP="003521C4">
      <w:pPr>
        <w:ind w:firstLine="708"/>
        <w:rPr>
          <w:rFonts w:cs="Arial"/>
        </w:rPr>
      </w:pPr>
      <w:r w:rsidRPr="00733FA7">
        <w:rPr>
          <w:rFonts w:cs="Arial"/>
        </w:rPr>
        <w:t xml:space="preserve">- odpady musí být zneškodňovány na zařízeních k tomu určených (skládkách, spalovnách), případně mohou být předány jiné odborné firmě ke zneškodnění </w:t>
      </w:r>
    </w:p>
    <w:p w:rsidR="003521C4" w:rsidRPr="00733FA7" w:rsidRDefault="003521C4" w:rsidP="003521C4">
      <w:pPr>
        <w:ind w:firstLine="708"/>
        <w:rPr>
          <w:rFonts w:cs="Arial"/>
        </w:rPr>
      </w:pPr>
      <w:r w:rsidRPr="00733FA7">
        <w:rPr>
          <w:rFonts w:cs="Arial"/>
        </w:rPr>
        <w:t xml:space="preserve">- nakládat s nebezpečnými odpady může pouze právnická nebo fyzická osoba oprávněná k podnikání na základě autorizace </w:t>
      </w:r>
    </w:p>
    <w:p w:rsidR="003521C4" w:rsidRPr="00733FA7" w:rsidRDefault="003521C4" w:rsidP="003521C4">
      <w:pPr>
        <w:spacing w:line="276" w:lineRule="auto"/>
        <w:ind w:firstLine="708"/>
        <w:rPr>
          <w:rFonts w:cs="Arial"/>
        </w:rPr>
      </w:pPr>
      <w:r w:rsidRPr="00733FA7">
        <w:rPr>
          <w:rFonts w:cs="Arial"/>
        </w:rPr>
        <w:t xml:space="preserve">Nakládání s odpady kategorie se bude řídit následujícími principy: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686"/>
        <w:gridCol w:w="1701"/>
        <w:gridCol w:w="2439"/>
      </w:tblGrid>
      <w:tr w:rsidR="003521C4" w:rsidRPr="00733FA7" w:rsidTr="00A127EC">
        <w:tc>
          <w:tcPr>
            <w:tcW w:w="1384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 xml:space="preserve">Kód odpadu  </w:t>
            </w:r>
          </w:p>
        </w:tc>
        <w:tc>
          <w:tcPr>
            <w:tcW w:w="3686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název odpadu</w:t>
            </w:r>
          </w:p>
        </w:tc>
        <w:tc>
          <w:tcPr>
            <w:tcW w:w="1701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množství (t)</w:t>
            </w:r>
          </w:p>
        </w:tc>
        <w:tc>
          <w:tcPr>
            <w:tcW w:w="2439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předpokládaný způsob nakládání s odpadem</w:t>
            </w:r>
          </w:p>
        </w:tc>
      </w:tr>
      <w:tr w:rsidR="003521C4" w:rsidRPr="00733FA7" w:rsidTr="00A127EC">
        <w:tc>
          <w:tcPr>
            <w:tcW w:w="1384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30105</w:t>
            </w:r>
          </w:p>
        </w:tc>
        <w:tc>
          <w:tcPr>
            <w:tcW w:w="3686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Piliny, hobliny, odřezky, dřevo</w:t>
            </w:r>
          </w:p>
        </w:tc>
        <w:tc>
          <w:tcPr>
            <w:tcW w:w="1701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 w:rsidRPr="00733FA7">
              <w:rPr>
                <w:rFonts w:cs="Arial"/>
              </w:rPr>
              <w:t>0,</w:t>
            </w:r>
            <w:r w:rsidR="000435C9">
              <w:rPr>
                <w:rFonts w:cs="Arial"/>
              </w:rPr>
              <w:t>1</w:t>
            </w:r>
          </w:p>
        </w:tc>
        <w:tc>
          <w:tcPr>
            <w:tcW w:w="2439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štěpkování</w:t>
            </w:r>
          </w:p>
        </w:tc>
      </w:tr>
      <w:tr w:rsidR="003521C4" w:rsidRPr="00733FA7" w:rsidTr="00A127EC">
        <w:tc>
          <w:tcPr>
            <w:tcW w:w="1384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120101</w:t>
            </w:r>
          </w:p>
        </w:tc>
        <w:tc>
          <w:tcPr>
            <w:tcW w:w="3686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Piliny a třísky železných kovů</w:t>
            </w:r>
          </w:p>
        </w:tc>
        <w:tc>
          <w:tcPr>
            <w:tcW w:w="1701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 w:rsidRPr="00733FA7">
              <w:rPr>
                <w:rFonts w:cs="Arial"/>
              </w:rPr>
              <w:t>0,</w:t>
            </w:r>
            <w:r w:rsidR="000435C9">
              <w:rPr>
                <w:rFonts w:cs="Arial"/>
              </w:rPr>
              <w:t>1</w:t>
            </w:r>
          </w:p>
        </w:tc>
        <w:tc>
          <w:tcPr>
            <w:tcW w:w="2439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kovošrot</w:t>
            </w:r>
          </w:p>
        </w:tc>
      </w:tr>
      <w:tr w:rsidR="003521C4" w:rsidRPr="00733FA7" w:rsidTr="00A127EC">
        <w:tc>
          <w:tcPr>
            <w:tcW w:w="1384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120113</w:t>
            </w:r>
          </w:p>
        </w:tc>
        <w:tc>
          <w:tcPr>
            <w:tcW w:w="3686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Odpady ze svařování</w:t>
            </w:r>
          </w:p>
        </w:tc>
        <w:tc>
          <w:tcPr>
            <w:tcW w:w="1701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0,1</w:t>
            </w:r>
          </w:p>
        </w:tc>
        <w:tc>
          <w:tcPr>
            <w:tcW w:w="2439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kovošrot</w:t>
            </w:r>
          </w:p>
        </w:tc>
      </w:tr>
      <w:tr w:rsidR="003521C4" w:rsidRPr="00733FA7" w:rsidTr="00A127EC">
        <w:tc>
          <w:tcPr>
            <w:tcW w:w="1384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150102</w:t>
            </w:r>
          </w:p>
        </w:tc>
        <w:tc>
          <w:tcPr>
            <w:tcW w:w="3686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Plastové obaly</w:t>
            </w:r>
          </w:p>
        </w:tc>
        <w:tc>
          <w:tcPr>
            <w:tcW w:w="1701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 w:rsidRPr="00733FA7">
              <w:rPr>
                <w:rFonts w:cs="Arial"/>
              </w:rPr>
              <w:t>0,</w:t>
            </w:r>
            <w:r w:rsidR="000435C9">
              <w:rPr>
                <w:rFonts w:cs="Arial"/>
              </w:rPr>
              <w:t>2</w:t>
            </w:r>
          </w:p>
        </w:tc>
        <w:tc>
          <w:tcPr>
            <w:tcW w:w="2439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recyklace</w:t>
            </w:r>
          </w:p>
        </w:tc>
      </w:tr>
      <w:tr w:rsidR="003521C4" w:rsidRPr="00733FA7" w:rsidTr="00A127EC">
        <w:tc>
          <w:tcPr>
            <w:tcW w:w="1384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150106</w:t>
            </w:r>
          </w:p>
        </w:tc>
        <w:tc>
          <w:tcPr>
            <w:tcW w:w="3686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 xml:space="preserve">Směsné obaly </w:t>
            </w:r>
          </w:p>
        </w:tc>
        <w:tc>
          <w:tcPr>
            <w:tcW w:w="1701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 w:rsidRPr="00733FA7">
              <w:rPr>
                <w:rFonts w:cs="Arial"/>
              </w:rPr>
              <w:t>0,</w:t>
            </w:r>
            <w:r>
              <w:rPr>
                <w:rFonts w:cs="Arial"/>
              </w:rPr>
              <w:t>2</w:t>
            </w:r>
          </w:p>
        </w:tc>
        <w:tc>
          <w:tcPr>
            <w:tcW w:w="2439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recyklace</w:t>
            </w:r>
          </w:p>
        </w:tc>
      </w:tr>
      <w:tr w:rsidR="003521C4" w:rsidRPr="00733FA7" w:rsidTr="00A127EC">
        <w:tc>
          <w:tcPr>
            <w:tcW w:w="1384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170101</w:t>
            </w:r>
          </w:p>
        </w:tc>
        <w:tc>
          <w:tcPr>
            <w:tcW w:w="3686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Beton</w:t>
            </w:r>
          </w:p>
        </w:tc>
        <w:tc>
          <w:tcPr>
            <w:tcW w:w="1701" w:type="dxa"/>
            <w:shd w:val="clear" w:color="auto" w:fill="auto"/>
          </w:tcPr>
          <w:p w:rsidR="003521C4" w:rsidRPr="00733FA7" w:rsidRDefault="000435C9" w:rsidP="00A127EC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0,2</w:t>
            </w:r>
          </w:p>
        </w:tc>
        <w:tc>
          <w:tcPr>
            <w:tcW w:w="2439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recyklace, skládka</w:t>
            </w:r>
          </w:p>
        </w:tc>
      </w:tr>
      <w:tr w:rsidR="003521C4" w:rsidRPr="00733FA7" w:rsidTr="00A127EC">
        <w:trPr>
          <w:trHeight w:val="41"/>
        </w:trPr>
        <w:tc>
          <w:tcPr>
            <w:tcW w:w="1384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170102</w:t>
            </w:r>
          </w:p>
        </w:tc>
        <w:tc>
          <w:tcPr>
            <w:tcW w:w="3686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Cihly</w:t>
            </w:r>
          </w:p>
        </w:tc>
        <w:tc>
          <w:tcPr>
            <w:tcW w:w="1701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0,2</w:t>
            </w:r>
          </w:p>
        </w:tc>
        <w:tc>
          <w:tcPr>
            <w:tcW w:w="2439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recyklace, skládka</w:t>
            </w:r>
          </w:p>
        </w:tc>
      </w:tr>
      <w:tr w:rsidR="003521C4" w:rsidRPr="00733FA7" w:rsidTr="00A127EC">
        <w:trPr>
          <w:trHeight w:val="34"/>
        </w:trPr>
        <w:tc>
          <w:tcPr>
            <w:tcW w:w="1384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170107</w:t>
            </w:r>
          </w:p>
        </w:tc>
        <w:tc>
          <w:tcPr>
            <w:tcW w:w="3686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Směsi nebo oddělené frakce betonu, cihel, tašek a ker. výrobků</w:t>
            </w:r>
          </w:p>
        </w:tc>
        <w:tc>
          <w:tcPr>
            <w:tcW w:w="1701" w:type="dxa"/>
            <w:shd w:val="clear" w:color="auto" w:fill="auto"/>
          </w:tcPr>
          <w:p w:rsidR="003521C4" w:rsidRPr="00733FA7" w:rsidRDefault="000435C9" w:rsidP="00A127EC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0,5</w:t>
            </w:r>
          </w:p>
        </w:tc>
        <w:tc>
          <w:tcPr>
            <w:tcW w:w="2439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recyklace, skládka</w:t>
            </w:r>
          </w:p>
        </w:tc>
      </w:tr>
      <w:tr w:rsidR="003521C4" w:rsidRPr="00733FA7" w:rsidTr="00A127EC">
        <w:trPr>
          <w:trHeight w:val="34"/>
        </w:trPr>
        <w:tc>
          <w:tcPr>
            <w:tcW w:w="1384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170201</w:t>
            </w:r>
          </w:p>
        </w:tc>
        <w:tc>
          <w:tcPr>
            <w:tcW w:w="3686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Dřevo</w:t>
            </w:r>
          </w:p>
        </w:tc>
        <w:tc>
          <w:tcPr>
            <w:tcW w:w="1701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jc w:val="center"/>
              <w:rPr>
                <w:rFonts w:cs="Arial"/>
              </w:rPr>
            </w:pPr>
          </w:p>
        </w:tc>
        <w:tc>
          <w:tcPr>
            <w:tcW w:w="2439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palivo a řezivo</w:t>
            </w:r>
            <w:r w:rsidRPr="00733FA7">
              <w:t xml:space="preserve"> </w:t>
            </w:r>
          </w:p>
        </w:tc>
      </w:tr>
      <w:tr w:rsidR="003521C4" w:rsidRPr="00733FA7" w:rsidTr="00A127EC">
        <w:trPr>
          <w:trHeight w:val="34"/>
        </w:trPr>
        <w:tc>
          <w:tcPr>
            <w:tcW w:w="1384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</w:pPr>
            <w:r w:rsidRPr="00733FA7">
              <w:rPr>
                <w:rFonts w:cs="Arial"/>
              </w:rPr>
              <w:t>170202</w:t>
            </w:r>
          </w:p>
        </w:tc>
        <w:tc>
          <w:tcPr>
            <w:tcW w:w="3686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</w:pPr>
            <w:r w:rsidRPr="00733FA7">
              <w:rPr>
                <w:rFonts w:cs="Arial"/>
              </w:rPr>
              <w:t>Sklo</w:t>
            </w:r>
          </w:p>
        </w:tc>
        <w:tc>
          <w:tcPr>
            <w:tcW w:w="1701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 w:rsidRPr="00733FA7">
              <w:rPr>
                <w:rFonts w:cs="Arial"/>
              </w:rPr>
              <w:t>0</w:t>
            </w:r>
          </w:p>
        </w:tc>
        <w:tc>
          <w:tcPr>
            <w:tcW w:w="2439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recyklace</w:t>
            </w:r>
          </w:p>
        </w:tc>
      </w:tr>
      <w:tr w:rsidR="003521C4" w:rsidRPr="00733FA7" w:rsidTr="00A127EC">
        <w:trPr>
          <w:trHeight w:val="34"/>
        </w:trPr>
        <w:tc>
          <w:tcPr>
            <w:tcW w:w="1384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</w:pPr>
            <w:r w:rsidRPr="00733FA7">
              <w:rPr>
                <w:rFonts w:cs="Arial"/>
              </w:rPr>
              <w:t>170203</w:t>
            </w:r>
          </w:p>
        </w:tc>
        <w:tc>
          <w:tcPr>
            <w:tcW w:w="3686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</w:pPr>
            <w:r w:rsidRPr="00733FA7">
              <w:rPr>
                <w:rFonts w:cs="Arial"/>
              </w:rPr>
              <w:t>Plasty</w:t>
            </w:r>
          </w:p>
        </w:tc>
        <w:tc>
          <w:tcPr>
            <w:tcW w:w="1701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0,1</w:t>
            </w:r>
          </w:p>
        </w:tc>
        <w:tc>
          <w:tcPr>
            <w:tcW w:w="2439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recyklace</w:t>
            </w:r>
          </w:p>
        </w:tc>
      </w:tr>
      <w:tr w:rsidR="003521C4" w:rsidRPr="00733FA7" w:rsidTr="00A127EC">
        <w:trPr>
          <w:trHeight w:val="34"/>
        </w:trPr>
        <w:tc>
          <w:tcPr>
            <w:tcW w:w="1384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170405</w:t>
            </w:r>
          </w:p>
        </w:tc>
        <w:tc>
          <w:tcPr>
            <w:tcW w:w="3686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Železo a ocel</w:t>
            </w:r>
          </w:p>
        </w:tc>
        <w:tc>
          <w:tcPr>
            <w:tcW w:w="1701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 w:rsidRPr="00733FA7">
              <w:rPr>
                <w:rFonts w:cs="Arial"/>
              </w:rPr>
              <w:t>0,</w:t>
            </w:r>
            <w:r w:rsidR="000435C9">
              <w:rPr>
                <w:rFonts w:cs="Arial"/>
              </w:rPr>
              <w:t>1</w:t>
            </w:r>
          </w:p>
        </w:tc>
        <w:tc>
          <w:tcPr>
            <w:tcW w:w="2439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recyklace</w:t>
            </w:r>
          </w:p>
        </w:tc>
      </w:tr>
      <w:tr w:rsidR="003521C4" w:rsidRPr="00733FA7" w:rsidTr="00A127EC">
        <w:trPr>
          <w:trHeight w:val="34"/>
        </w:trPr>
        <w:tc>
          <w:tcPr>
            <w:tcW w:w="1384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170504</w:t>
            </w:r>
          </w:p>
        </w:tc>
        <w:tc>
          <w:tcPr>
            <w:tcW w:w="3686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Zemina, sedimenty a kamení</w:t>
            </w:r>
          </w:p>
        </w:tc>
        <w:tc>
          <w:tcPr>
            <w:tcW w:w="1701" w:type="dxa"/>
            <w:shd w:val="clear" w:color="auto" w:fill="auto"/>
          </w:tcPr>
          <w:p w:rsidR="003521C4" w:rsidRPr="00733FA7" w:rsidRDefault="000435C9" w:rsidP="00A127EC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60</w:t>
            </w:r>
            <w:r w:rsidR="003521C4" w:rsidRPr="00733FA7">
              <w:rPr>
                <w:rFonts w:cs="Arial"/>
              </w:rPr>
              <w:t xml:space="preserve"> tun </w:t>
            </w:r>
          </w:p>
        </w:tc>
        <w:tc>
          <w:tcPr>
            <w:tcW w:w="2439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 xml:space="preserve">Vyvezeno </w:t>
            </w:r>
          </w:p>
        </w:tc>
      </w:tr>
    </w:tbl>
    <w:p w:rsidR="003521C4" w:rsidRDefault="003521C4" w:rsidP="00912736">
      <w:pPr>
        <w:rPr>
          <w:color w:val="FF0000"/>
          <w:lang w:val="cs-CZ"/>
        </w:rPr>
      </w:pPr>
    </w:p>
    <w:p w:rsidR="00141E9F" w:rsidRPr="00141E9F" w:rsidRDefault="00141E9F" w:rsidP="00141E9F">
      <w:pPr>
        <w:pStyle w:val="Nadpis3"/>
        <w:numPr>
          <w:ilvl w:val="3"/>
          <w:numId w:val="9"/>
        </w:numPr>
        <w:ind w:left="851" w:hanging="851"/>
      </w:pPr>
      <w:bookmarkStart w:id="40" w:name="_Toc66255049"/>
      <w:r>
        <w:t>základní předpoklady výstavby – časové údaje o realizaci stavby, členění na etapy</w:t>
      </w:r>
      <w:bookmarkEnd w:id="40"/>
    </w:p>
    <w:p w:rsidR="004050C8" w:rsidRDefault="004050C8" w:rsidP="00912736">
      <w:pPr>
        <w:rPr>
          <w:color w:val="000000"/>
          <w:lang w:val="cs-CZ"/>
        </w:rPr>
      </w:pPr>
    </w:p>
    <w:p w:rsidR="00141E9F" w:rsidRDefault="004050C8" w:rsidP="00912736">
      <w:pPr>
        <w:rPr>
          <w:lang w:val="cs-CZ"/>
        </w:rPr>
      </w:pPr>
      <w:r>
        <w:rPr>
          <w:color w:val="000000"/>
          <w:lang w:val="cs-CZ"/>
        </w:rPr>
        <w:t>Zahájení stavby</w:t>
      </w:r>
      <w:r w:rsidR="000435C9">
        <w:rPr>
          <w:lang w:val="cs-CZ"/>
        </w:rPr>
        <w:t xml:space="preserve"> – 04</w:t>
      </w:r>
      <w:r>
        <w:rPr>
          <w:lang w:val="cs-CZ"/>
        </w:rPr>
        <w:t>/20</w:t>
      </w:r>
      <w:r w:rsidR="000435C9">
        <w:rPr>
          <w:lang w:val="cs-CZ"/>
        </w:rPr>
        <w:t>23</w:t>
      </w:r>
    </w:p>
    <w:p w:rsidR="004050C8" w:rsidRDefault="004050C8" w:rsidP="00912736">
      <w:pPr>
        <w:rPr>
          <w:lang w:val="cs-CZ"/>
        </w:rPr>
      </w:pPr>
      <w:r>
        <w:rPr>
          <w:lang w:val="cs-CZ"/>
        </w:rPr>
        <w:t xml:space="preserve">Ukončení stavby – </w:t>
      </w:r>
      <w:r w:rsidR="000435C9">
        <w:rPr>
          <w:lang w:val="cs-CZ"/>
        </w:rPr>
        <w:t>08</w:t>
      </w:r>
      <w:r>
        <w:rPr>
          <w:lang w:val="cs-CZ"/>
        </w:rPr>
        <w:t>/20</w:t>
      </w:r>
      <w:r w:rsidR="007577DE">
        <w:rPr>
          <w:lang w:val="cs-CZ"/>
        </w:rPr>
        <w:t>23</w:t>
      </w:r>
    </w:p>
    <w:p w:rsidR="00141E9F" w:rsidRPr="00141E9F" w:rsidRDefault="00141E9F" w:rsidP="00141E9F">
      <w:pPr>
        <w:pStyle w:val="Nadpis3"/>
        <w:numPr>
          <w:ilvl w:val="3"/>
          <w:numId w:val="9"/>
        </w:numPr>
        <w:ind w:left="709" w:hanging="709"/>
      </w:pPr>
      <w:bookmarkStart w:id="41" w:name="_Toc66255050"/>
      <w:r>
        <w:t>orientační náklady stavby</w:t>
      </w:r>
      <w:bookmarkEnd w:id="41"/>
    </w:p>
    <w:p w:rsidR="00141E9F" w:rsidRPr="00141E9F" w:rsidRDefault="00C07D2C" w:rsidP="00912736">
      <w:pPr>
        <w:spacing w:line="276" w:lineRule="auto"/>
        <w:rPr>
          <w:lang w:val="cs-CZ"/>
        </w:rPr>
      </w:pPr>
      <w:r>
        <w:rPr>
          <w:lang w:val="cs-CZ"/>
        </w:rPr>
        <w:t>Viz položkový rozpočet stavby</w:t>
      </w:r>
      <w:r w:rsidR="00141E9F">
        <w:rPr>
          <w:lang w:val="cs-CZ"/>
        </w:rPr>
        <w:t>.</w:t>
      </w:r>
    </w:p>
    <w:p w:rsidR="000A5CB9" w:rsidRDefault="00141E9F" w:rsidP="00DA5C68">
      <w:pPr>
        <w:pStyle w:val="Nadpis3"/>
        <w:ind w:left="567" w:hanging="567"/>
      </w:pPr>
      <w:r>
        <w:t xml:space="preserve"> </w:t>
      </w:r>
      <w:bookmarkStart w:id="42" w:name="_Toc66255051"/>
      <w:r>
        <w:t>Bezpečnost při užívání stavby</w:t>
      </w:r>
      <w:bookmarkEnd w:id="42"/>
    </w:p>
    <w:p w:rsidR="00141E9F" w:rsidRPr="00C07D2C" w:rsidRDefault="00141E9F" w:rsidP="00C07D2C">
      <w:pPr>
        <w:ind w:firstLine="567"/>
        <w:rPr>
          <w:lang w:val="cs-CZ"/>
        </w:rPr>
      </w:pPr>
      <w:r w:rsidRPr="004B077C">
        <w:t>Při užívání stavby smí být postupováno pouze v rozsahu schváleného provozního řádu</w:t>
      </w:r>
      <w:r>
        <w:t xml:space="preserve"> a obecných předpisů upravujících bezpečnost a ochranu zdraví</w:t>
      </w:r>
      <w:r w:rsidRPr="00BA0187">
        <w:rPr>
          <w:lang w:val="cs-CZ"/>
        </w:rPr>
        <w:t>.</w:t>
      </w:r>
    </w:p>
    <w:p w:rsidR="000A5CB9" w:rsidRPr="00A82DCC" w:rsidRDefault="00141E9F" w:rsidP="00DA5C68">
      <w:pPr>
        <w:pStyle w:val="Nadpis3"/>
        <w:ind w:left="567" w:hanging="567"/>
        <w:rPr>
          <w:lang w:val="cs-CZ"/>
        </w:rPr>
      </w:pPr>
      <w:r>
        <w:rPr>
          <w:lang w:val="cs-CZ"/>
        </w:rPr>
        <w:lastRenderedPageBreak/>
        <w:t xml:space="preserve"> </w:t>
      </w:r>
      <w:bookmarkStart w:id="43" w:name="_Toc66255052"/>
      <w:r>
        <w:rPr>
          <w:lang w:val="cs-CZ"/>
        </w:rPr>
        <w:t>základní charakteristika objektů</w:t>
      </w:r>
      <w:bookmarkEnd w:id="43"/>
    </w:p>
    <w:p w:rsidR="000435C9" w:rsidRDefault="000435C9" w:rsidP="000435C9">
      <w:pPr>
        <w:spacing w:before="120" w:line="276" w:lineRule="auto"/>
        <w:ind w:left="709" w:firstLine="0"/>
        <w:rPr>
          <w:b/>
          <w:sz w:val="24"/>
          <w:szCs w:val="24"/>
          <w:lang w:val="cs-CZ"/>
        </w:rPr>
      </w:pPr>
      <w:bookmarkStart w:id="44" w:name="_Toc66255053"/>
      <w:r>
        <w:rPr>
          <w:b/>
          <w:sz w:val="24"/>
          <w:szCs w:val="24"/>
          <w:lang w:val="cs-CZ"/>
        </w:rPr>
        <w:t>Obnova kanalizace</w:t>
      </w:r>
    </w:p>
    <w:p w:rsidR="000435C9" w:rsidRPr="000128D9" w:rsidRDefault="000435C9" w:rsidP="000435C9">
      <w:pPr>
        <w:jc w:val="left"/>
        <w:rPr>
          <w:snapToGrid w:val="0"/>
        </w:rPr>
      </w:pPr>
      <w:r>
        <w:rPr>
          <w:snapToGrid w:val="0"/>
        </w:rPr>
        <w:t>Projektová dokumentace řeší obnovu úseku stávající jednotné kanalizace v dotčené části obce. Stávající trasa kanalizace je tvořena betonovým hrdlovaným potrubí DN300 se zděnými revizními šachtami. Navrhovaná obnova bude provedena z trub PVC-U DN/OD 315 SN12 celkové délky 122,35m. Na trase kanalizace budou osazeny nové betonové revizní šachty s litinovými a betonovými přejezdnými poklopy(dle umístění – asfalt/zelený pás). Součástí obnovy bude přepojení stávajících domovních přípojek od přilehlých nemovitostí – 5ks. To bude provedeno pomocí tříhrdlových odboček 315/160 – 45°. Dále bude provedena výměna stávajících uličních vpustí – 3ks.</w:t>
      </w:r>
    </w:p>
    <w:p w:rsidR="000435C9" w:rsidRPr="009640BD" w:rsidRDefault="000435C9" w:rsidP="000435C9">
      <w:pPr>
        <w:ind w:right="102" w:firstLine="720"/>
        <w:rPr>
          <w:rFonts w:cs="Arial"/>
        </w:rPr>
      </w:pPr>
      <w:r w:rsidRPr="009640BD">
        <w:rPr>
          <w:rFonts w:cs="Arial"/>
        </w:rPr>
        <w:t xml:space="preserve">Jako materiál je navrženo hladké plnostěnné jednovrstvé hrdlové kanalizační potrubí z PVC-U. V celém rozsahu bude použito potrubí s min. kruhovou tuhostí SN 12. Potrubí je vyrobené z PVC-U s mimořádnou rázovou odolností dle ČSN 1401. Díky použití PVC-U, s malou tepelnou roztažností má potrubí minimální sklony k průhybům. Potrubí bude provedeno v uceleném systém, tj. včetně tvarovek s prokazatelnou příslušností k systému. Jedná se např. o tříhrdlové odbočky a speciální šachtové PVC-U vložky, které se aplikují již při výrobě šachtového betonového dna. Tyto speciální šachtové vložky zaručí dokonalou přilnavost a těsnost na styku rozdílných materiálů PVC-U/beton, díky zdrsněnému povrchu vložky. </w:t>
      </w:r>
    </w:p>
    <w:p w:rsidR="000435C9" w:rsidRDefault="000435C9" w:rsidP="000435C9">
      <w:pPr>
        <w:ind w:right="102" w:firstLine="720"/>
        <w:rPr>
          <w:rFonts w:cs="Arial"/>
        </w:rPr>
      </w:pPr>
      <w:r w:rsidRPr="009640BD">
        <w:rPr>
          <w:rFonts w:cs="Arial"/>
        </w:rPr>
        <w:t xml:space="preserve">Bude použito potrubí DN/OD </w:t>
      </w:r>
      <w:r>
        <w:rPr>
          <w:rFonts w:cs="Arial"/>
        </w:rPr>
        <w:t>315</w:t>
      </w:r>
      <w:r w:rsidRPr="009640BD">
        <w:rPr>
          <w:rFonts w:cs="Arial"/>
        </w:rPr>
        <w:t xml:space="preserve"> SN 12, při tloušťce základní stěny </w:t>
      </w:r>
      <w:r>
        <w:rPr>
          <w:rFonts w:cs="Arial"/>
        </w:rPr>
        <w:t>8,6</w:t>
      </w:r>
      <w:r w:rsidRPr="009640BD">
        <w:rPr>
          <w:rFonts w:cs="Arial"/>
        </w:rPr>
        <w:t xml:space="preserve"> mm. </w:t>
      </w:r>
    </w:p>
    <w:p w:rsidR="000435C9" w:rsidRDefault="000435C9" w:rsidP="000435C9">
      <w:pPr>
        <w:ind w:right="102" w:firstLine="720"/>
        <w:rPr>
          <w:rFonts w:cs="Arial"/>
        </w:rPr>
      </w:pPr>
      <w:r w:rsidRPr="009F6763">
        <w:rPr>
          <w:rFonts w:cs="Arial"/>
        </w:rPr>
        <w:t>Revizní šachty jsou navrženy betonové DN 1000, s prefabrikovanými dny, do kterých budou již při výrobě aplikovány PVC-U vložky. Šachta se dále skládá z prefabrikovaných skruží, prstenců, kónusů s litinovými</w:t>
      </w:r>
      <w:r>
        <w:rPr>
          <w:rFonts w:cs="Arial"/>
        </w:rPr>
        <w:t>/betonovými</w:t>
      </w:r>
      <w:r w:rsidRPr="009F6763">
        <w:rPr>
          <w:rFonts w:cs="Arial"/>
        </w:rPr>
        <w:t xml:space="preserve"> poklopy otvíratelnými s pantem DN 400. Mezi jednotlivými betonovými spoji bude použito gumové těsnění dodávané výrobcem.</w:t>
      </w:r>
    </w:p>
    <w:p w:rsidR="000435C9" w:rsidRPr="003521C4" w:rsidRDefault="000435C9" w:rsidP="000435C9">
      <w:pPr>
        <w:spacing w:before="120"/>
        <w:ind w:firstLine="708"/>
        <w:rPr>
          <w:rFonts w:asciiTheme="majorHAnsi" w:hAnsiTheme="majorHAnsi" w:cs="Arial"/>
          <w:color w:val="FF0000"/>
        </w:rPr>
      </w:pPr>
      <w:r w:rsidRPr="003521C4">
        <w:rPr>
          <w:rFonts w:asciiTheme="majorHAnsi" w:hAnsiTheme="majorHAnsi" w:cs="Arial"/>
          <w:color w:val="FF0000"/>
        </w:rPr>
        <w:t>Šachty budou dodány s vloženými hrdly výrobce kanalizačního potrubí, pro zajištění těsnosti jednotlivých spojů!!!</w:t>
      </w:r>
    </w:p>
    <w:p w:rsidR="000435C9" w:rsidRPr="00EF083F" w:rsidRDefault="000435C9" w:rsidP="000435C9">
      <w:pPr>
        <w:ind w:firstLine="0"/>
        <w:rPr>
          <w:rFonts w:ascii="Arial" w:hAnsi="Arial" w:cs="Arial"/>
          <w:color w:val="FF0000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126"/>
        <w:gridCol w:w="3481"/>
        <w:gridCol w:w="1484"/>
        <w:gridCol w:w="2195"/>
      </w:tblGrid>
      <w:tr w:rsidR="000435C9" w:rsidTr="00211BE9">
        <w:tc>
          <w:tcPr>
            <w:tcW w:w="2126" w:type="dxa"/>
          </w:tcPr>
          <w:p w:rsidR="000435C9" w:rsidRPr="002134A0" w:rsidRDefault="000435C9" w:rsidP="00211BE9">
            <w:pPr>
              <w:spacing w:before="120" w:line="276" w:lineRule="auto"/>
              <w:ind w:firstLine="0"/>
              <w:jc w:val="center"/>
              <w:rPr>
                <w:rFonts w:ascii="Arial" w:hAnsi="Arial" w:cs="Arial"/>
                <w:b/>
                <w:iCs/>
                <w:szCs w:val="24"/>
              </w:rPr>
            </w:pPr>
            <w:r>
              <w:rPr>
                <w:rFonts w:ascii="Arial" w:hAnsi="Arial" w:cs="Arial"/>
                <w:b/>
                <w:iCs/>
                <w:szCs w:val="24"/>
              </w:rPr>
              <w:t>Řad</w:t>
            </w:r>
          </w:p>
        </w:tc>
        <w:tc>
          <w:tcPr>
            <w:tcW w:w="3481" w:type="dxa"/>
          </w:tcPr>
          <w:p w:rsidR="000435C9" w:rsidRPr="002134A0" w:rsidRDefault="000435C9" w:rsidP="00211BE9">
            <w:pPr>
              <w:spacing w:before="120" w:line="276" w:lineRule="auto"/>
              <w:ind w:firstLine="0"/>
              <w:jc w:val="center"/>
              <w:rPr>
                <w:rFonts w:ascii="Arial" w:hAnsi="Arial" w:cs="Arial"/>
                <w:iCs/>
              </w:rPr>
            </w:pPr>
            <w:r w:rsidRPr="002134A0">
              <w:rPr>
                <w:rFonts w:ascii="Arial" w:hAnsi="Arial" w:cs="Arial"/>
                <w:b/>
                <w:iCs/>
                <w:szCs w:val="24"/>
              </w:rPr>
              <w:t>Materiál</w:t>
            </w:r>
          </w:p>
        </w:tc>
        <w:tc>
          <w:tcPr>
            <w:tcW w:w="1484" w:type="dxa"/>
          </w:tcPr>
          <w:p w:rsidR="000435C9" w:rsidRPr="002134A0" w:rsidRDefault="000435C9" w:rsidP="00211BE9">
            <w:pPr>
              <w:spacing w:before="120" w:line="276" w:lineRule="auto"/>
              <w:ind w:firstLine="0"/>
              <w:jc w:val="center"/>
              <w:rPr>
                <w:rFonts w:ascii="Arial" w:hAnsi="Arial" w:cs="Arial"/>
                <w:iCs/>
              </w:rPr>
            </w:pPr>
            <w:r w:rsidRPr="002134A0">
              <w:rPr>
                <w:rFonts w:ascii="Arial" w:hAnsi="Arial" w:cs="Arial"/>
                <w:b/>
                <w:iCs/>
                <w:szCs w:val="24"/>
              </w:rPr>
              <w:t>DN</w:t>
            </w:r>
          </w:p>
        </w:tc>
        <w:tc>
          <w:tcPr>
            <w:tcW w:w="2195" w:type="dxa"/>
          </w:tcPr>
          <w:p w:rsidR="000435C9" w:rsidRPr="002134A0" w:rsidRDefault="000435C9" w:rsidP="00211BE9">
            <w:pPr>
              <w:spacing w:before="120" w:line="276" w:lineRule="auto"/>
              <w:ind w:firstLine="0"/>
              <w:jc w:val="center"/>
              <w:rPr>
                <w:rFonts w:ascii="Arial" w:hAnsi="Arial" w:cs="Arial"/>
                <w:iCs/>
              </w:rPr>
            </w:pPr>
            <w:r w:rsidRPr="002134A0">
              <w:rPr>
                <w:rFonts w:ascii="Arial" w:hAnsi="Arial" w:cs="Arial"/>
                <w:b/>
                <w:iCs/>
                <w:szCs w:val="24"/>
              </w:rPr>
              <w:t>Délka</w:t>
            </w:r>
          </w:p>
        </w:tc>
      </w:tr>
      <w:tr w:rsidR="000435C9" w:rsidTr="00211BE9">
        <w:trPr>
          <w:trHeight w:val="65"/>
        </w:trPr>
        <w:tc>
          <w:tcPr>
            <w:tcW w:w="2126" w:type="dxa"/>
          </w:tcPr>
          <w:p w:rsidR="000435C9" w:rsidRPr="00B02CDA" w:rsidRDefault="000435C9" w:rsidP="00211BE9">
            <w:pPr>
              <w:spacing w:before="120" w:line="276" w:lineRule="auto"/>
              <w:ind w:firstLine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Stoka A</w:t>
            </w:r>
          </w:p>
        </w:tc>
        <w:tc>
          <w:tcPr>
            <w:tcW w:w="3481" w:type="dxa"/>
          </w:tcPr>
          <w:p w:rsidR="000435C9" w:rsidRPr="00B02CDA" w:rsidRDefault="000435C9" w:rsidP="00211BE9">
            <w:pPr>
              <w:jc w:val="center"/>
            </w:pPr>
            <w:r>
              <w:rPr>
                <w:rFonts w:ascii="Arial" w:hAnsi="Arial" w:cs="Arial"/>
                <w:iCs/>
              </w:rPr>
              <w:t>Ultra Solid PVC-U</w:t>
            </w:r>
          </w:p>
        </w:tc>
        <w:tc>
          <w:tcPr>
            <w:tcW w:w="1484" w:type="dxa"/>
          </w:tcPr>
          <w:p w:rsidR="000435C9" w:rsidRPr="00B02CDA" w:rsidRDefault="000435C9" w:rsidP="00211BE9">
            <w:pPr>
              <w:spacing w:before="120" w:line="276" w:lineRule="auto"/>
              <w:ind w:firstLine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315</w:t>
            </w:r>
          </w:p>
        </w:tc>
        <w:tc>
          <w:tcPr>
            <w:tcW w:w="2195" w:type="dxa"/>
          </w:tcPr>
          <w:p w:rsidR="000435C9" w:rsidRPr="00B02CDA" w:rsidRDefault="000435C9" w:rsidP="00211BE9">
            <w:pPr>
              <w:spacing w:before="120" w:line="276" w:lineRule="auto"/>
              <w:ind w:firstLine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122,35</w:t>
            </w:r>
            <w:r w:rsidRPr="00B02CDA">
              <w:rPr>
                <w:rFonts w:ascii="Arial" w:hAnsi="Arial" w:cs="Arial"/>
                <w:iCs/>
              </w:rPr>
              <w:t xml:space="preserve"> m</w:t>
            </w:r>
          </w:p>
        </w:tc>
      </w:tr>
    </w:tbl>
    <w:p w:rsidR="000435C9" w:rsidRPr="00D57082" w:rsidRDefault="000435C9" w:rsidP="000435C9">
      <w:pPr>
        <w:spacing w:line="276" w:lineRule="auto"/>
        <w:ind w:firstLine="0"/>
        <w:rPr>
          <w:b/>
          <w:szCs w:val="24"/>
        </w:rPr>
      </w:pPr>
      <w:r>
        <w:rPr>
          <w:b/>
          <w:szCs w:val="24"/>
        </w:rPr>
        <w:t>Řady</w:t>
      </w:r>
      <w:r w:rsidRPr="00577CF3">
        <w:rPr>
          <w:b/>
          <w:szCs w:val="24"/>
        </w:rPr>
        <w:t xml:space="preserve"> celkem</w:t>
      </w:r>
      <w:r w:rsidRPr="00577CF3">
        <w:rPr>
          <w:b/>
          <w:szCs w:val="24"/>
        </w:rPr>
        <w:tab/>
      </w:r>
      <w:r w:rsidRPr="00577CF3">
        <w:rPr>
          <w:b/>
          <w:szCs w:val="24"/>
        </w:rPr>
        <w:tab/>
      </w:r>
      <w:r w:rsidRPr="00577CF3">
        <w:rPr>
          <w:b/>
          <w:szCs w:val="24"/>
        </w:rPr>
        <w:tab/>
      </w:r>
      <w:r w:rsidRPr="00577CF3">
        <w:rPr>
          <w:b/>
          <w:szCs w:val="24"/>
        </w:rPr>
        <w:tab/>
      </w:r>
      <w:r w:rsidRPr="00577CF3">
        <w:rPr>
          <w:b/>
          <w:szCs w:val="24"/>
        </w:rPr>
        <w:tab/>
      </w:r>
      <w:r w:rsidRPr="00577CF3">
        <w:rPr>
          <w:b/>
          <w:szCs w:val="24"/>
        </w:rPr>
        <w:tab/>
      </w:r>
      <w:r w:rsidRPr="00577CF3">
        <w:rPr>
          <w:b/>
          <w:szCs w:val="24"/>
        </w:rPr>
        <w:tab/>
      </w:r>
      <w:r w:rsidRPr="00577CF3">
        <w:rPr>
          <w:b/>
          <w:szCs w:val="24"/>
        </w:rPr>
        <w:tab/>
        <w:t xml:space="preserve">   </w:t>
      </w:r>
      <w:r>
        <w:rPr>
          <w:b/>
          <w:szCs w:val="24"/>
        </w:rPr>
        <w:tab/>
      </w:r>
      <w:r w:rsidRPr="00E30862">
        <w:rPr>
          <w:b/>
          <w:szCs w:val="24"/>
        </w:rPr>
        <w:t xml:space="preserve">          </w:t>
      </w:r>
      <w:r>
        <w:rPr>
          <w:b/>
          <w:szCs w:val="24"/>
        </w:rPr>
        <w:t xml:space="preserve"> 122,35m</w:t>
      </w:r>
    </w:p>
    <w:p w:rsidR="000435C9" w:rsidRDefault="000435C9" w:rsidP="000435C9">
      <w:pPr>
        <w:ind w:right="102" w:firstLine="720"/>
        <w:rPr>
          <w:rFonts w:cs="Arial"/>
          <w:b/>
          <w:bCs/>
        </w:rPr>
      </w:pPr>
    </w:p>
    <w:p w:rsidR="000435C9" w:rsidRPr="003521C4" w:rsidRDefault="000435C9" w:rsidP="000435C9">
      <w:pPr>
        <w:ind w:right="102" w:firstLine="720"/>
        <w:rPr>
          <w:rFonts w:cs="Arial"/>
          <w:b/>
          <w:bCs/>
        </w:rPr>
      </w:pPr>
      <w:r w:rsidRPr="003521C4">
        <w:rPr>
          <w:rFonts w:cs="Arial"/>
          <w:b/>
          <w:bCs/>
        </w:rPr>
        <w:t>Uliční vpusti</w:t>
      </w:r>
    </w:p>
    <w:p w:rsidR="000435C9" w:rsidRPr="003521C4" w:rsidRDefault="000435C9" w:rsidP="000435C9">
      <w:pPr>
        <w:rPr>
          <w:color w:val="000000"/>
          <w:lang w:val="cs-CZ"/>
        </w:rPr>
      </w:pPr>
      <w:r w:rsidRPr="003521C4">
        <w:rPr>
          <w:color w:val="000000"/>
          <w:lang w:val="cs-CZ"/>
        </w:rPr>
        <w:t>Odvodnění zpevněných ploch je řešeno za pomoci bodových uličních dešťových vpustí.</w:t>
      </w:r>
    </w:p>
    <w:p w:rsidR="000435C9" w:rsidRPr="003521C4" w:rsidRDefault="000435C9" w:rsidP="000435C9">
      <w:pPr>
        <w:rPr>
          <w:color w:val="000000"/>
          <w:lang w:val="cs-CZ"/>
        </w:rPr>
      </w:pPr>
      <w:r w:rsidRPr="003521C4">
        <w:rPr>
          <w:color w:val="000000"/>
          <w:lang w:val="cs-CZ"/>
        </w:rPr>
        <w:t>Uliční vpusti budou řešeny s kalištěm s kalovým košem s bočním výtokem. Výtok je tvořen jako hrdlo, aby napojení trouby DN 200 bylo snadné a dalo se dobře utěsnit. Vpusť bude opatřena litinovým přejezdným roštem zatížení D 400.</w:t>
      </w:r>
    </w:p>
    <w:p w:rsidR="000435C9" w:rsidRDefault="000435C9" w:rsidP="000435C9">
      <w:pPr>
        <w:rPr>
          <w:color w:val="000000"/>
          <w:lang w:val="cs-CZ"/>
        </w:rPr>
      </w:pPr>
      <w:r w:rsidRPr="003521C4">
        <w:rPr>
          <w:color w:val="000000"/>
          <w:lang w:val="cs-CZ"/>
        </w:rPr>
        <w:lastRenderedPageBreak/>
        <w:t>V úseku opra</w:t>
      </w:r>
      <w:r>
        <w:rPr>
          <w:color w:val="000000"/>
          <w:lang w:val="cs-CZ"/>
        </w:rPr>
        <w:t>vované kanalizace bude zřízeno 3</w:t>
      </w:r>
      <w:r w:rsidRPr="003521C4">
        <w:rPr>
          <w:color w:val="000000"/>
          <w:lang w:val="cs-CZ"/>
        </w:rPr>
        <w:t>ks uličních vpustí.</w:t>
      </w:r>
    </w:p>
    <w:p w:rsidR="000435C9" w:rsidRPr="003521C4" w:rsidRDefault="000435C9" w:rsidP="000435C9">
      <w:pPr>
        <w:spacing w:before="120"/>
        <w:ind w:firstLine="708"/>
        <w:rPr>
          <w:color w:val="000000"/>
          <w:lang w:val="cs-CZ"/>
        </w:rPr>
      </w:pPr>
      <w:r>
        <w:rPr>
          <w:color w:val="000000"/>
          <w:lang w:val="cs-CZ"/>
        </w:rPr>
        <w:t>Přípojky od uličních vpustí</w:t>
      </w:r>
      <w:r w:rsidRPr="003521C4">
        <w:rPr>
          <w:color w:val="000000"/>
          <w:lang w:val="cs-CZ"/>
        </w:rPr>
        <w:t xml:space="preserve"> budou na potrubí napojeny pomocí navrtávací odbočky DN 200 s rozsahem výkyvu hrdla 11°.</w:t>
      </w:r>
    </w:p>
    <w:p w:rsidR="000435C9" w:rsidRPr="003521C4" w:rsidRDefault="000435C9" w:rsidP="000435C9">
      <w:pPr>
        <w:spacing w:before="120"/>
        <w:ind w:firstLine="708"/>
        <w:rPr>
          <w:color w:val="000000"/>
          <w:lang w:val="cs-CZ"/>
        </w:rPr>
      </w:pPr>
      <w:r w:rsidRPr="003521C4">
        <w:rPr>
          <w:color w:val="000000"/>
          <w:lang w:val="cs-CZ"/>
        </w:rPr>
        <w:t xml:space="preserve">Spád přípojek je min. 2%. Potrubí DN 200 bude ukládáno do paženého výkopu na pískový podsyp tl. 0,10m. Šířka výkopu pro přípojky je 0,70m. </w:t>
      </w:r>
    </w:p>
    <w:p w:rsidR="000435C9" w:rsidRDefault="000435C9" w:rsidP="000435C9">
      <w:pPr>
        <w:spacing w:before="120"/>
        <w:ind w:firstLine="708"/>
        <w:rPr>
          <w:rFonts w:cs="Arial"/>
          <w:b/>
          <w:bCs/>
        </w:rPr>
      </w:pPr>
      <w:r w:rsidRPr="003521C4">
        <w:rPr>
          <w:color w:val="000000"/>
          <w:lang w:val="cs-CZ"/>
        </w:rPr>
        <w:t>Před uvedením kanalizačních přípojek do provozu se provede zkouška vodotěsnosti podle ČSN 73 0212-4 a ČSN 73 0422.</w:t>
      </w:r>
      <w:r w:rsidRPr="00577CF3">
        <w:rPr>
          <w:b/>
          <w:szCs w:val="24"/>
        </w:rPr>
        <w:tab/>
      </w:r>
      <w:r w:rsidRPr="00577CF3">
        <w:rPr>
          <w:b/>
          <w:szCs w:val="24"/>
        </w:rPr>
        <w:tab/>
      </w:r>
      <w:r w:rsidRPr="00577CF3">
        <w:rPr>
          <w:b/>
          <w:szCs w:val="24"/>
        </w:rPr>
        <w:tab/>
      </w:r>
      <w:r w:rsidRPr="00577CF3">
        <w:rPr>
          <w:b/>
          <w:szCs w:val="24"/>
        </w:rPr>
        <w:tab/>
      </w:r>
      <w:r w:rsidRPr="00577CF3">
        <w:rPr>
          <w:b/>
          <w:szCs w:val="24"/>
        </w:rPr>
        <w:tab/>
      </w:r>
      <w:r w:rsidRPr="00577CF3">
        <w:rPr>
          <w:b/>
          <w:szCs w:val="24"/>
        </w:rPr>
        <w:tab/>
      </w:r>
      <w:r w:rsidRPr="00577CF3">
        <w:rPr>
          <w:b/>
          <w:szCs w:val="24"/>
        </w:rPr>
        <w:tab/>
        <w:t xml:space="preserve">   </w:t>
      </w:r>
      <w:r>
        <w:rPr>
          <w:b/>
          <w:szCs w:val="24"/>
        </w:rPr>
        <w:tab/>
      </w:r>
      <w:r w:rsidRPr="00E30862">
        <w:rPr>
          <w:b/>
          <w:szCs w:val="24"/>
        </w:rPr>
        <w:t xml:space="preserve">         </w:t>
      </w:r>
      <w:r>
        <w:rPr>
          <w:b/>
          <w:szCs w:val="24"/>
        </w:rPr>
        <w:t xml:space="preserve"> </w:t>
      </w:r>
      <w:r w:rsidRPr="00E30862">
        <w:rPr>
          <w:b/>
          <w:szCs w:val="24"/>
        </w:rPr>
        <w:t xml:space="preserve"> </w:t>
      </w:r>
      <w:r>
        <w:rPr>
          <w:b/>
          <w:szCs w:val="24"/>
        </w:rPr>
        <w:t xml:space="preserve"> </w:t>
      </w:r>
    </w:p>
    <w:p w:rsidR="000435C9" w:rsidRDefault="000435C9" w:rsidP="000435C9">
      <w:pPr>
        <w:ind w:right="102" w:firstLine="720"/>
        <w:rPr>
          <w:rFonts w:cs="Arial"/>
          <w:b/>
          <w:bCs/>
        </w:rPr>
      </w:pPr>
      <w:r>
        <w:rPr>
          <w:rFonts w:cs="Arial"/>
          <w:b/>
          <w:bCs/>
        </w:rPr>
        <w:t>Přepojení stávajících kanalizačních přípojek</w:t>
      </w:r>
      <w:r w:rsidRPr="009F6763">
        <w:rPr>
          <w:rFonts w:cs="Arial"/>
          <w:b/>
          <w:bCs/>
        </w:rPr>
        <w:t>:</w:t>
      </w:r>
    </w:p>
    <w:p w:rsidR="000435C9" w:rsidRPr="00FF1CB0" w:rsidRDefault="000435C9" w:rsidP="000435C9">
      <w:pPr>
        <w:spacing w:before="120"/>
        <w:ind w:firstLine="708"/>
        <w:rPr>
          <w:rFonts w:cs="Arial"/>
        </w:rPr>
      </w:pPr>
      <w:r w:rsidRPr="009F6763">
        <w:rPr>
          <w:rFonts w:cs="Arial"/>
        </w:rPr>
        <w:t xml:space="preserve">Kanalizační přípojky budou na potrubí napojeny pomocí </w:t>
      </w:r>
      <w:r>
        <w:rPr>
          <w:rFonts w:cs="Arial"/>
        </w:rPr>
        <w:t>odboček PVC-U De315/160</w:t>
      </w:r>
    </w:p>
    <w:p w:rsidR="000435C9" w:rsidRDefault="000435C9" w:rsidP="000435C9">
      <w:pPr>
        <w:spacing w:before="120" w:line="276" w:lineRule="auto"/>
        <w:ind w:left="709" w:firstLine="0"/>
        <w:rPr>
          <w:b/>
          <w:sz w:val="24"/>
          <w:szCs w:val="24"/>
          <w:lang w:val="cs-CZ"/>
        </w:rPr>
      </w:pPr>
      <w:r>
        <w:rPr>
          <w:b/>
          <w:sz w:val="24"/>
          <w:szCs w:val="24"/>
          <w:lang w:val="cs-CZ"/>
        </w:rPr>
        <w:t>Obnova vodovodního řadu</w:t>
      </w:r>
    </w:p>
    <w:p w:rsidR="000435C9" w:rsidRDefault="000435C9" w:rsidP="000435C9">
      <w:pPr>
        <w:jc w:val="left"/>
        <w:rPr>
          <w:snapToGrid w:val="0"/>
        </w:rPr>
      </w:pPr>
      <w:r>
        <w:rPr>
          <w:snapToGrid w:val="0"/>
        </w:rPr>
        <w:t>Je řešena obnova stávajícího vodovodního řadu PE80. Navrhovaná obnova bude provedena z trub PE100RC SDR11 De90 (90x8,2) PN 16 o celkové délce 114,40m. Součástí stavby bude výměna stávajícího ukončujícího podzemního hydrantu a přepojení stávajících domovních přípojek v počtu 5ks.</w:t>
      </w:r>
    </w:p>
    <w:p w:rsidR="000435C9" w:rsidRPr="009C61A1" w:rsidRDefault="000435C9" w:rsidP="000435C9">
      <w:pPr>
        <w:rPr>
          <w:color w:val="000000"/>
          <w:lang w:val="cs-CZ"/>
        </w:rPr>
      </w:pPr>
      <w:r w:rsidRPr="009C61A1">
        <w:rPr>
          <w:color w:val="000000"/>
          <w:lang w:val="cs-CZ"/>
        </w:rPr>
        <w:t>Tras</w:t>
      </w:r>
      <w:r>
        <w:rPr>
          <w:color w:val="000000"/>
          <w:lang w:val="cs-CZ"/>
        </w:rPr>
        <w:t>a</w:t>
      </w:r>
      <w:r w:rsidRPr="009C61A1">
        <w:rPr>
          <w:color w:val="000000"/>
          <w:lang w:val="cs-CZ"/>
        </w:rPr>
        <w:t xml:space="preserve"> vodovodu j</w:t>
      </w:r>
      <w:r>
        <w:rPr>
          <w:color w:val="000000"/>
          <w:lang w:val="cs-CZ"/>
        </w:rPr>
        <w:t>e</w:t>
      </w:r>
      <w:r w:rsidRPr="009C61A1">
        <w:rPr>
          <w:color w:val="000000"/>
          <w:lang w:val="cs-CZ"/>
        </w:rPr>
        <w:t xml:space="preserve"> vedeny v hloubce cca 1,</w:t>
      </w:r>
      <w:r>
        <w:rPr>
          <w:color w:val="000000"/>
          <w:lang w:val="cs-CZ"/>
        </w:rPr>
        <w:t>3</w:t>
      </w:r>
      <w:r w:rsidRPr="009C61A1">
        <w:rPr>
          <w:color w:val="000000"/>
          <w:lang w:val="cs-CZ"/>
        </w:rPr>
        <w:t xml:space="preserve"> m při spádu patrném z podélného profilu výkresové části PD. V celé trase vodovodu bude nad potrubí umístěn izolovaný vytyčovací kabel CY 4 mm2 propojený s armaturami vodovodu a osazena výstražná fólie dle ČSN 73 60 06.</w:t>
      </w:r>
    </w:p>
    <w:p w:rsidR="000435C9" w:rsidRPr="009C61A1" w:rsidRDefault="000435C9" w:rsidP="000435C9">
      <w:pPr>
        <w:rPr>
          <w:color w:val="000000"/>
          <w:lang w:val="cs-CZ"/>
        </w:rPr>
      </w:pPr>
      <w:r w:rsidRPr="009C61A1">
        <w:rPr>
          <w:color w:val="000000"/>
          <w:lang w:val="cs-CZ"/>
        </w:rPr>
        <w:t>Na trase vodovodu budou osazeny podzemní h</w:t>
      </w:r>
      <w:r>
        <w:rPr>
          <w:color w:val="000000"/>
          <w:lang w:val="cs-CZ"/>
        </w:rPr>
        <w:t>ydranty s hydrantovými litinovými poklopy.</w:t>
      </w:r>
    </w:p>
    <w:p w:rsidR="000435C9" w:rsidRDefault="000435C9" w:rsidP="000435C9">
      <w:pPr>
        <w:rPr>
          <w:color w:val="000000"/>
          <w:lang w:val="cs-CZ"/>
        </w:rPr>
      </w:pPr>
      <w:r w:rsidRPr="009C61A1">
        <w:rPr>
          <w:color w:val="000000"/>
          <w:lang w:val="cs-CZ"/>
        </w:rPr>
        <w:t>Odbočky z hlavního řádu budou opatřeny uzavíracími armaturami</w:t>
      </w:r>
      <w:r>
        <w:rPr>
          <w:color w:val="000000"/>
          <w:lang w:val="cs-CZ"/>
        </w:rPr>
        <w:t xml:space="preserve">. </w:t>
      </w:r>
      <w:r w:rsidRPr="009C61A1">
        <w:rPr>
          <w:color w:val="000000"/>
          <w:lang w:val="cs-CZ"/>
        </w:rPr>
        <w:t>Směrové lomy na potrubí budou do úhlu 30° řešeny volným ohybem PE potrubí o poloměru, který připouští výrobce, popřípadě svary elektrospojkami. Směrové lomy větší než 30° budou řešeny koleny a tvarovkami v systému výrobce.</w:t>
      </w:r>
    </w:p>
    <w:p w:rsidR="000435C9" w:rsidRPr="00EF083F" w:rsidRDefault="000435C9" w:rsidP="000435C9">
      <w:pPr>
        <w:ind w:firstLine="0"/>
        <w:rPr>
          <w:rFonts w:ascii="Arial" w:hAnsi="Arial" w:cs="Arial"/>
          <w:color w:val="FF0000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107"/>
        <w:gridCol w:w="3104"/>
        <w:gridCol w:w="1896"/>
        <w:gridCol w:w="2179"/>
      </w:tblGrid>
      <w:tr w:rsidR="000435C9" w:rsidTr="00211BE9">
        <w:tc>
          <w:tcPr>
            <w:tcW w:w="2107" w:type="dxa"/>
          </w:tcPr>
          <w:p w:rsidR="000435C9" w:rsidRPr="002134A0" w:rsidRDefault="000435C9" w:rsidP="00211BE9">
            <w:pPr>
              <w:spacing w:before="120" w:line="276" w:lineRule="auto"/>
              <w:ind w:firstLine="0"/>
              <w:jc w:val="center"/>
              <w:rPr>
                <w:rFonts w:ascii="Arial" w:hAnsi="Arial" w:cs="Arial"/>
                <w:b/>
                <w:iCs/>
                <w:szCs w:val="24"/>
              </w:rPr>
            </w:pPr>
            <w:r>
              <w:rPr>
                <w:rFonts w:ascii="Arial" w:hAnsi="Arial" w:cs="Arial"/>
                <w:b/>
                <w:iCs/>
                <w:szCs w:val="24"/>
              </w:rPr>
              <w:t>Řad</w:t>
            </w:r>
          </w:p>
        </w:tc>
        <w:tc>
          <w:tcPr>
            <w:tcW w:w="3104" w:type="dxa"/>
          </w:tcPr>
          <w:p w:rsidR="000435C9" w:rsidRPr="002134A0" w:rsidRDefault="000435C9" w:rsidP="00211BE9">
            <w:pPr>
              <w:spacing w:before="120" w:line="276" w:lineRule="auto"/>
              <w:ind w:firstLine="0"/>
              <w:jc w:val="center"/>
              <w:rPr>
                <w:rFonts w:ascii="Arial" w:hAnsi="Arial" w:cs="Arial"/>
                <w:iCs/>
              </w:rPr>
            </w:pPr>
            <w:r w:rsidRPr="002134A0">
              <w:rPr>
                <w:rFonts w:ascii="Arial" w:hAnsi="Arial" w:cs="Arial"/>
                <w:b/>
                <w:iCs/>
                <w:szCs w:val="24"/>
              </w:rPr>
              <w:t>Materiál</w:t>
            </w:r>
          </w:p>
        </w:tc>
        <w:tc>
          <w:tcPr>
            <w:tcW w:w="1896" w:type="dxa"/>
          </w:tcPr>
          <w:p w:rsidR="000435C9" w:rsidRPr="002134A0" w:rsidRDefault="000435C9" w:rsidP="00211BE9">
            <w:pPr>
              <w:spacing w:before="120" w:line="276" w:lineRule="auto"/>
              <w:ind w:firstLine="0"/>
              <w:jc w:val="center"/>
              <w:rPr>
                <w:rFonts w:ascii="Arial" w:hAnsi="Arial" w:cs="Arial"/>
                <w:iCs/>
              </w:rPr>
            </w:pPr>
            <w:r w:rsidRPr="002134A0">
              <w:rPr>
                <w:rFonts w:ascii="Arial" w:hAnsi="Arial" w:cs="Arial"/>
                <w:b/>
                <w:iCs/>
                <w:szCs w:val="24"/>
              </w:rPr>
              <w:t>DN</w:t>
            </w:r>
          </w:p>
        </w:tc>
        <w:tc>
          <w:tcPr>
            <w:tcW w:w="2179" w:type="dxa"/>
          </w:tcPr>
          <w:p w:rsidR="000435C9" w:rsidRPr="002134A0" w:rsidRDefault="000435C9" w:rsidP="00211BE9">
            <w:pPr>
              <w:spacing w:before="120" w:line="276" w:lineRule="auto"/>
              <w:ind w:firstLine="0"/>
              <w:jc w:val="center"/>
              <w:rPr>
                <w:rFonts w:ascii="Arial" w:hAnsi="Arial" w:cs="Arial"/>
                <w:iCs/>
              </w:rPr>
            </w:pPr>
            <w:r w:rsidRPr="002134A0">
              <w:rPr>
                <w:rFonts w:ascii="Arial" w:hAnsi="Arial" w:cs="Arial"/>
                <w:b/>
                <w:iCs/>
                <w:szCs w:val="24"/>
              </w:rPr>
              <w:t>Délka</w:t>
            </w:r>
          </w:p>
        </w:tc>
      </w:tr>
      <w:tr w:rsidR="000435C9" w:rsidTr="00211BE9">
        <w:trPr>
          <w:trHeight w:val="65"/>
        </w:trPr>
        <w:tc>
          <w:tcPr>
            <w:tcW w:w="2107" w:type="dxa"/>
          </w:tcPr>
          <w:p w:rsidR="000435C9" w:rsidRPr="00B02CDA" w:rsidRDefault="000435C9" w:rsidP="00211BE9">
            <w:pPr>
              <w:spacing w:before="120" w:line="276" w:lineRule="auto"/>
              <w:ind w:firstLine="0"/>
              <w:jc w:val="center"/>
              <w:rPr>
                <w:rFonts w:ascii="Arial" w:hAnsi="Arial" w:cs="Arial"/>
                <w:iCs/>
              </w:rPr>
            </w:pPr>
            <w:r w:rsidRPr="00B02CDA">
              <w:rPr>
                <w:rFonts w:ascii="Arial" w:hAnsi="Arial" w:cs="Arial"/>
                <w:iCs/>
              </w:rPr>
              <w:t>Řad A</w:t>
            </w:r>
          </w:p>
        </w:tc>
        <w:tc>
          <w:tcPr>
            <w:tcW w:w="3104" w:type="dxa"/>
          </w:tcPr>
          <w:p w:rsidR="000435C9" w:rsidRPr="00B02CDA" w:rsidRDefault="000435C9" w:rsidP="00211BE9">
            <w:pPr>
              <w:jc w:val="center"/>
            </w:pPr>
            <w:r w:rsidRPr="00716FBE">
              <w:rPr>
                <w:rFonts w:ascii="Arial" w:hAnsi="Arial" w:cs="Arial"/>
                <w:iCs/>
              </w:rPr>
              <w:t>PE 100 RC SDR 11 PN1</w:t>
            </w:r>
            <w:r>
              <w:rPr>
                <w:rFonts w:ascii="Arial" w:hAnsi="Arial" w:cs="Arial"/>
                <w:iCs/>
              </w:rPr>
              <w:t>6</w:t>
            </w:r>
          </w:p>
        </w:tc>
        <w:tc>
          <w:tcPr>
            <w:tcW w:w="1896" w:type="dxa"/>
          </w:tcPr>
          <w:p w:rsidR="000435C9" w:rsidRPr="00B02CDA" w:rsidRDefault="000435C9" w:rsidP="00211BE9">
            <w:pPr>
              <w:spacing w:before="120" w:line="276" w:lineRule="auto"/>
              <w:ind w:firstLine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74(De90x8,2)</w:t>
            </w:r>
          </w:p>
        </w:tc>
        <w:tc>
          <w:tcPr>
            <w:tcW w:w="2179" w:type="dxa"/>
          </w:tcPr>
          <w:p w:rsidR="000435C9" w:rsidRPr="00B02CDA" w:rsidRDefault="000435C9" w:rsidP="00211BE9">
            <w:pPr>
              <w:spacing w:before="120" w:line="276" w:lineRule="auto"/>
              <w:ind w:firstLine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114,40</w:t>
            </w:r>
            <w:r w:rsidRPr="00B02CDA">
              <w:rPr>
                <w:rFonts w:ascii="Arial" w:hAnsi="Arial" w:cs="Arial"/>
                <w:iCs/>
              </w:rPr>
              <w:t xml:space="preserve"> m</w:t>
            </w:r>
          </w:p>
        </w:tc>
      </w:tr>
    </w:tbl>
    <w:p w:rsidR="000435C9" w:rsidRDefault="000435C9" w:rsidP="000435C9">
      <w:pPr>
        <w:spacing w:line="276" w:lineRule="auto"/>
        <w:ind w:firstLine="0"/>
        <w:rPr>
          <w:b/>
          <w:szCs w:val="24"/>
        </w:rPr>
      </w:pPr>
      <w:r>
        <w:rPr>
          <w:b/>
          <w:szCs w:val="24"/>
        </w:rPr>
        <w:t>Řady</w:t>
      </w:r>
      <w:r w:rsidRPr="00577CF3">
        <w:rPr>
          <w:b/>
          <w:szCs w:val="24"/>
        </w:rPr>
        <w:t xml:space="preserve"> celkem</w:t>
      </w:r>
      <w:r w:rsidRPr="00577CF3">
        <w:rPr>
          <w:b/>
          <w:szCs w:val="24"/>
        </w:rPr>
        <w:tab/>
      </w:r>
      <w:r w:rsidRPr="00577CF3">
        <w:rPr>
          <w:b/>
          <w:szCs w:val="24"/>
        </w:rPr>
        <w:tab/>
      </w:r>
      <w:r w:rsidRPr="00577CF3">
        <w:rPr>
          <w:b/>
          <w:szCs w:val="24"/>
        </w:rPr>
        <w:tab/>
      </w:r>
      <w:r w:rsidRPr="00577CF3">
        <w:rPr>
          <w:b/>
          <w:szCs w:val="24"/>
        </w:rPr>
        <w:tab/>
      </w:r>
      <w:r w:rsidRPr="00577CF3">
        <w:rPr>
          <w:b/>
          <w:szCs w:val="24"/>
        </w:rPr>
        <w:tab/>
      </w:r>
      <w:r w:rsidRPr="00577CF3">
        <w:rPr>
          <w:b/>
          <w:szCs w:val="24"/>
        </w:rPr>
        <w:tab/>
      </w:r>
      <w:r w:rsidRPr="00577CF3">
        <w:rPr>
          <w:b/>
          <w:szCs w:val="24"/>
        </w:rPr>
        <w:tab/>
      </w:r>
      <w:r w:rsidRPr="00577CF3">
        <w:rPr>
          <w:b/>
          <w:szCs w:val="24"/>
        </w:rPr>
        <w:tab/>
        <w:t xml:space="preserve">   </w:t>
      </w:r>
      <w:r>
        <w:rPr>
          <w:b/>
          <w:szCs w:val="24"/>
        </w:rPr>
        <w:tab/>
      </w:r>
      <w:r w:rsidRPr="00E30862">
        <w:rPr>
          <w:b/>
          <w:szCs w:val="24"/>
        </w:rPr>
        <w:t xml:space="preserve">          </w:t>
      </w:r>
      <w:r>
        <w:rPr>
          <w:b/>
          <w:szCs w:val="24"/>
        </w:rPr>
        <w:t xml:space="preserve">  114,40m</w:t>
      </w:r>
    </w:p>
    <w:p w:rsidR="000A5CB9" w:rsidRPr="00944EC8" w:rsidRDefault="001F2942" w:rsidP="00944EC8">
      <w:pPr>
        <w:pStyle w:val="Nadpis3"/>
        <w:ind w:left="567" w:hanging="567"/>
      </w:pPr>
      <w:r>
        <w:t>základní charakteristika technických a technologických zařízení</w:t>
      </w:r>
      <w:bookmarkEnd w:id="44"/>
    </w:p>
    <w:p w:rsidR="000A5CB9" w:rsidRDefault="000A5CB9" w:rsidP="0037527C">
      <w:pPr>
        <w:spacing w:line="276" w:lineRule="auto"/>
      </w:pPr>
    </w:p>
    <w:p w:rsidR="00DA2CF2" w:rsidRPr="00A82DCC" w:rsidRDefault="007577DE" w:rsidP="007577DE">
      <w:pPr>
        <w:ind w:firstLine="708"/>
        <w:rPr>
          <w:lang w:val="cs-CZ"/>
        </w:rPr>
      </w:pPr>
      <w:r>
        <w:rPr>
          <w:lang w:val="cs-CZ"/>
        </w:rPr>
        <w:t xml:space="preserve">Navrhovaná stavba </w:t>
      </w:r>
      <w:r w:rsidR="00D57082">
        <w:rPr>
          <w:lang w:val="cs-CZ"/>
        </w:rPr>
        <w:t>nebude obsahovat žádná technická ani technologická zařízení</w:t>
      </w:r>
      <w:r w:rsidR="00EA4CEE">
        <w:rPr>
          <w:lang w:val="cs-CZ"/>
        </w:rPr>
        <w:t>.</w:t>
      </w:r>
    </w:p>
    <w:p w:rsidR="000A5CB9" w:rsidRPr="00A82DCC" w:rsidRDefault="003A5285" w:rsidP="00944EC8">
      <w:pPr>
        <w:pStyle w:val="Nadpis3"/>
        <w:ind w:left="567" w:hanging="567"/>
        <w:rPr>
          <w:lang w:val="cs-CZ"/>
        </w:rPr>
      </w:pPr>
      <w:bookmarkStart w:id="45" w:name="_Toc66255054"/>
      <w:r>
        <w:rPr>
          <w:lang w:val="cs-CZ"/>
        </w:rPr>
        <w:lastRenderedPageBreak/>
        <w:t>zásady požárně bezpečnostního řešení</w:t>
      </w:r>
      <w:bookmarkEnd w:id="45"/>
    </w:p>
    <w:p w:rsidR="00095E71" w:rsidRDefault="006A503C" w:rsidP="002A3FCB">
      <w:bookmarkStart w:id="46" w:name="_Hlk79744699"/>
      <w:r>
        <w:t>Přístup jednotek integrovaného záchranného systému je umožněn po stávajících přilehlých komunikací</w:t>
      </w:r>
      <w:r w:rsidRPr="00276B10">
        <w:t>.</w:t>
      </w:r>
      <w:r>
        <w:t xml:space="preserve"> Navrhovanou stavbou nebudou dotčeny nástupní plochy pro požá</w:t>
      </w:r>
      <w:r w:rsidR="00EA4CEE">
        <w:t>rní techniku ani odběrná místa.</w:t>
      </w:r>
    </w:p>
    <w:p w:rsidR="00095E71" w:rsidRDefault="00095E71" w:rsidP="002A3FCB">
      <w:r>
        <w:t>Rozmístění hydrantů</w:t>
      </w:r>
      <w:r w:rsidR="00741EAD">
        <w:t xml:space="preserve"> je navrženo</w:t>
      </w:r>
      <w:r>
        <w:t xml:space="preserve"> v maximální vzdálenosti 200 m</w:t>
      </w:r>
      <w:r w:rsidR="00741EAD">
        <w:t xml:space="preserve"> viz výkresová část PD (podélné profily</w:t>
      </w:r>
      <w:r>
        <w:t>,</w:t>
      </w:r>
      <w:r w:rsidR="00741EAD">
        <w:t xml:space="preserve"> situační výkresy)</w:t>
      </w:r>
      <w:r>
        <w:t xml:space="preserve"> dimenze hydrantů navržena</w:t>
      </w:r>
      <w:r w:rsidR="00741EAD">
        <w:t xml:space="preserve"> </w:t>
      </w:r>
      <w:r>
        <w:t>DN</w:t>
      </w:r>
      <w:r w:rsidR="000435C9">
        <w:t>80</w:t>
      </w:r>
      <w:r w:rsidR="00C22A5C">
        <w:t>0</w:t>
      </w:r>
      <w:r w:rsidR="00741EAD">
        <w:t xml:space="preserve"> dle dimenze potrubí vodovodní sítě</w:t>
      </w:r>
      <w:r>
        <w:t>. Dimenze vod</w:t>
      </w:r>
      <w:r w:rsidR="000435C9">
        <w:t>ovodního potrubí navržena De 90</w:t>
      </w:r>
      <w:r>
        <w:t>.</w:t>
      </w:r>
    </w:p>
    <w:p w:rsidR="000A5CB9" w:rsidRPr="00A82DCC" w:rsidRDefault="003A5285" w:rsidP="000F494E">
      <w:pPr>
        <w:pStyle w:val="Nadpis3"/>
        <w:ind w:left="567" w:hanging="567"/>
        <w:rPr>
          <w:lang w:val="cs-CZ"/>
        </w:rPr>
      </w:pPr>
      <w:bookmarkStart w:id="47" w:name="_Toc66255055"/>
      <w:bookmarkEnd w:id="46"/>
      <w:r>
        <w:rPr>
          <w:lang w:val="cs-CZ"/>
        </w:rPr>
        <w:t>HYGIENICKÉ POŽADAVKY NA STAVBY, POŽADAVKY NA PRACOVNÍ A KOMUNÁLNÍ PROSTŘEDÍ, ZÁSADY ŘEŠENÍ PARAMETRŮ STAVBY, ZÁSADY ŘEŠENÍ VLIVU STAVBY NA OKOLÍ – VIBRACE, HLUK, PRAŠNOST APOD.,</w:t>
      </w:r>
      <w:bookmarkEnd w:id="47"/>
    </w:p>
    <w:p w:rsidR="000A5CB9" w:rsidRDefault="000A5CB9" w:rsidP="00F043C4">
      <w:pPr>
        <w:spacing w:line="264" w:lineRule="auto"/>
        <w:ind w:firstLine="0"/>
        <w:rPr>
          <w:lang w:val="cs-CZ"/>
        </w:rPr>
      </w:pPr>
    </w:p>
    <w:p w:rsidR="003A5285" w:rsidRDefault="003A5285" w:rsidP="00A06A8E">
      <w:pPr>
        <w:rPr>
          <w:lang w:val="cs-CZ"/>
        </w:rPr>
      </w:pPr>
      <w:r w:rsidRPr="00276B10">
        <w:rPr>
          <w:lang w:val="cs-CZ"/>
        </w:rPr>
        <w:t xml:space="preserve">Při realizaci díla </w:t>
      </w:r>
      <w:r>
        <w:rPr>
          <w:lang w:val="cs-CZ"/>
        </w:rPr>
        <w:t>budou dodržena</w:t>
      </w:r>
      <w:r w:rsidRPr="00276B10">
        <w:rPr>
          <w:lang w:val="cs-CZ"/>
        </w:rPr>
        <w:t xml:space="preserve"> příslušná zákonná ustanovení, platné normy a předpisy vztahující se k bezpečnosti práce na povrchu a v podzemí, zejména pak nařízení vlády č. 591/2006 Sb., o bližších minimálních požadavcích na BOZP na staveništích, zákon č. 309/2006, o zajištění dalších podmínek bezpečnosti a ochrany zdraví při práci a další související právní předpisy platné v době realizace stavby.</w:t>
      </w:r>
      <w:r w:rsidRPr="009A0620">
        <w:rPr>
          <w:lang w:val="cs-CZ"/>
        </w:rPr>
        <w:t xml:space="preserve"> </w:t>
      </w:r>
      <w:r w:rsidRPr="00A82DCC">
        <w:rPr>
          <w:lang w:val="cs-CZ"/>
        </w:rPr>
        <w:t>Při provádění stavebních prací v ochranných pásmech podzemních i nadzemních vedení, je bezpodmínečně nutné dodržovat a respektovat nařízení stanovená správcem příslušného vedení a dále musí být dodrženy veškeré bezpečnostní předpisy a normy, především ČSN EN 50 110-0 edice 2 pro práce prováděné v ochranných pásmech inženýrských sítí. Veškeré prostory stavby musí být zajištěny proti vstupu nepovolaných osob. Při výstavbě nesmí docházet k ohrožování a nadměrnému obtěžování okolí, zvláště hlukem, prachem apod., k ohrožování bezpečnosti provozu na pozemních komunikacích, dále k znečišťování pozemních komunikací, ovzduší a vod, k omezování přístupu k přilehlým stavbám nebo pozemkům, k sítím technického vybavení a požárním zařízením. Pracoviště, stroje a technická zařízení s nebezpečím ohrožení osob musí být opatřeny bezpečnostním označením, popřípadě signalizačním zařízením (bezpečnostní barvy, značky, tabulky, světelné a akustické signály) dle § 8 odst. 1 vyhlášky ČÚBP č.48/1982 Sb. ve znění pozdějších předpisů. Bezpečnostní označení a signály nenahrazují ochranná zařízení a musí být rozpoznatelná.</w:t>
      </w:r>
    </w:p>
    <w:p w:rsidR="003A5285" w:rsidRPr="00873192" w:rsidRDefault="003A5285" w:rsidP="003A5285">
      <w:pPr>
        <w:pStyle w:val="Nadpis4"/>
      </w:pPr>
      <w:r>
        <w:t>Hlukové poměry</w:t>
      </w:r>
    </w:p>
    <w:p w:rsidR="003A5285" w:rsidRPr="0007786B" w:rsidRDefault="003A5285" w:rsidP="003A5285">
      <w:pPr>
        <w:rPr>
          <w:lang w:val="cs-CZ"/>
        </w:rPr>
      </w:pPr>
      <w:r>
        <w:rPr>
          <w:lang w:val="cs-CZ"/>
        </w:rPr>
        <w:t xml:space="preserve">Při výstavbě musí být dodržovány požadavky zákona č. </w:t>
      </w:r>
      <w:r w:rsidRPr="0007786B">
        <w:rPr>
          <w:lang w:val="cs-CZ"/>
        </w:rPr>
        <w:t>258/2000 Sb., o ochraně veřejného zdraví a o změně některých souvisejících zákonů, a prováděcího předpisu č. 272/2011 Sb., o ochraně zdraví před nepříznivými účinky hluku a vibrací</w:t>
      </w:r>
      <w:r>
        <w:rPr>
          <w:lang w:val="cs-CZ"/>
        </w:rPr>
        <w:t xml:space="preserve">. </w:t>
      </w:r>
    </w:p>
    <w:p w:rsidR="003A5285" w:rsidRPr="003D148E" w:rsidRDefault="003A5285" w:rsidP="003A5285">
      <w:pPr>
        <w:rPr>
          <w:lang w:val="cs-CZ"/>
        </w:rPr>
      </w:pPr>
      <w:r w:rsidRPr="003D148E">
        <w:rPr>
          <w:lang w:val="cs-CZ"/>
        </w:rPr>
        <w:t xml:space="preserve">Aby byly splněny požadavky Nařízení vlády 272/2011 Sb., bude nutné dodržet následující podmínky: </w:t>
      </w:r>
    </w:p>
    <w:p w:rsidR="003A5285" w:rsidRPr="003D148E" w:rsidRDefault="003A5285" w:rsidP="003A5285">
      <w:pPr>
        <w:rPr>
          <w:lang w:val="cs-CZ"/>
        </w:rPr>
      </w:pPr>
      <w:r w:rsidRPr="003D148E">
        <w:rPr>
          <w:lang w:val="cs-CZ"/>
        </w:rPr>
        <w:lastRenderedPageBreak/>
        <w:t xml:space="preserve">- nejvyšší přípustná ekvivalentní hladina akustického tlaku A LAeq,T ve venkovním prostoru v obytné zóně při provádění povolených staveb v době: </w:t>
      </w:r>
    </w:p>
    <w:p w:rsidR="003A5285" w:rsidRPr="003D148E" w:rsidRDefault="003A5285" w:rsidP="003A5285">
      <w:pPr>
        <w:rPr>
          <w:lang w:val="cs-CZ"/>
        </w:rPr>
      </w:pPr>
      <w:r w:rsidRPr="003D148E">
        <w:rPr>
          <w:lang w:val="cs-CZ"/>
        </w:rPr>
        <w:t xml:space="preserve">6 - 7 hodin ……………… 60 dB </w:t>
      </w:r>
    </w:p>
    <w:p w:rsidR="003A5285" w:rsidRPr="003D148E" w:rsidRDefault="003A5285" w:rsidP="003A5285">
      <w:pPr>
        <w:rPr>
          <w:b/>
          <w:lang w:val="cs-CZ"/>
        </w:rPr>
      </w:pPr>
      <w:r w:rsidRPr="003D148E">
        <w:rPr>
          <w:b/>
          <w:lang w:val="cs-CZ"/>
        </w:rPr>
        <w:t xml:space="preserve">7 - 21 hodin ……………… 65 dB </w:t>
      </w:r>
    </w:p>
    <w:p w:rsidR="003A5285" w:rsidRPr="003D148E" w:rsidRDefault="003A5285" w:rsidP="003A5285">
      <w:pPr>
        <w:rPr>
          <w:lang w:val="cs-CZ"/>
        </w:rPr>
      </w:pPr>
      <w:r w:rsidRPr="003D148E">
        <w:rPr>
          <w:lang w:val="cs-CZ"/>
        </w:rPr>
        <w:t xml:space="preserve">21 - 22 hodin ……………… 60 dB </w:t>
      </w:r>
    </w:p>
    <w:p w:rsidR="003A5285" w:rsidRPr="003D148E" w:rsidRDefault="003A5285" w:rsidP="003A5285">
      <w:pPr>
        <w:rPr>
          <w:lang w:val="cs-CZ"/>
        </w:rPr>
      </w:pPr>
      <w:r w:rsidRPr="003D148E">
        <w:rPr>
          <w:lang w:val="cs-CZ"/>
        </w:rPr>
        <w:t xml:space="preserve">22 - 6 hodin ……………… 45 dB </w:t>
      </w:r>
    </w:p>
    <w:p w:rsidR="003A5285" w:rsidRPr="003D148E" w:rsidRDefault="003A5285" w:rsidP="003A5285">
      <w:pPr>
        <w:rPr>
          <w:lang w:val="cs-CZ"/>
        </w:rPr>
      </w:pPr>
      <w:r w:rsidRPr="003D148E">
        <w:rPr>
          <w:lang w:val="cs-CZ"/>
        </w:rPr>
        <w:t xml:space="preserve">- nejvyšší přípustná ekvivalentní hladina akustického tlaku A LAeq,T v obytných místnostech při provádění povolených staveb v době: </w:t>
      </w:r>
    </w:p>
    <w:p w:rsidR="003A5285" w:rsidRPr="003D148E" w:rsidRDefault="003A5285" w:rsidP="003A5285">
      <w:pPr>
        <w:rPr>
          <w:lang w:val="cs-CZ"/>
        </w:rPr>
      </w:pPr>
      <w:r w:rsidRPr="003D148E">
        <w:rPr>
          <w:lang w:val="cs-CZ"/>
        </w:rPr>
        <w:t xml:space="preserve">7 - 21 hodin ……………… 55 dB </w:t>
      </w:r>
    </w:p>
    <w:p w:rsidR="003A5285" w:rsidRPr="003D148E" w:rsidRDefault="003A5285" w:rsidP="003A5285">
      <w:pPr>
        <w:rPr>
          <w:b/>
          <w:lang w:val="cs-CZ"/>
        </w:rPr>
      </w:pPr>
      <w:r w:rsidRPr="003D148E">
        <w:rPr>
          <w:b/>
          <w:lang w:val="cs-CZ"/>
        </w:rPr>
        <w:t xml:space="preserve">Veškeré práce na stavbě budou probíhat jen v době od 7 do 21 hodin. </w:t>
      </w:r>
    </w:p>
    <w:p w:rsidR="003A5285" w:rsidRPr="00B66DED" w:rsidRDefault="003A5285" w:rsidP="003A5285">
      <w:pPr>
        <w:rPr>
          <w:b/>
          <w:lang w:val="cs-CZ"/>
        </w:rPr>
      </w:pPr>
      <w:r w:rsidRPr="00B66DED">
        <w:rPr>
          <w:b/>
          <w:lang w:val="cs-CZ"/>
        </w:rPr>
        <w:t xml:space="preserve">Při stavbě budou použity pouze stroje, které splňují parametry NV č. 9/2002 Sb. Dodavatel stavby zajistí využívání organizačních opatření snižujících hladinu hluku – vypínání motorů aut při nakládání, provádění nejhlučnějších prací (frézování vozovky) po dobu max. 8 hod denně. O víkendech budou prováděny méně hlučné práce (výkopy, pokládka dlažby apod.). </w:t>
      </w:r>
    </w:p>
    <w:p w:rsidR="003A5285" w:rsidRPr="00B66DED" w:rsidRDefault="003A5285" w:rsidP="00A06A8E">
      <w:pPr>
        <w:rPr>
          <w:lang w:val="cs-CZ"/>
        </w:rPr>
      </w:pPr>
      <w:r>
        <w:rPr>
          <w:lang w:val="cs-CZ"/>
        </w:rPr>
        <w:t xml:space="preserve">V případě nutnosti provádět např. frézování vozovky nebo jinou podobně hlučnou stavební činnost po dobu delší, než 8 hodin denně, budou použity mobilní protihlukové stěny v blízkosti objektů pro bydlení. </w:t>
      </w:r>
    </w:p>
    <w:p w:rsidR="007A7744" w:rsidRDefault="003A5285" w:rsidP="006A503C">
      <w:pPr>
        <w:pStyle w:val="Odstavecseseznamem"/>
        <w:ind w:firstLine="0"/>
        <w:rPr>
          <w:lang w:val="cs-CZ"/>
        </w:rPr>
      </w:pPr>
      <w:r w:rsidRPr="003D148E">
        <w:rPr>
          <w:lang w:val="cs-CZ"/>
        </w:rPr>
        <w:t>Při splnění výše uvedeného bude rekonstrukce komunikace z hlediska hluku z použitých stavebních mechanizmů vyhovovat požadavkům Nařízení vlády č. 272/2011 Sb.</w:t>
      </w:r>
    </w:p>
    <w:p w:rsidR="008A030F" w:rsidRDefault="008A030F" w:rsidP="006A503C">
      <w:pPr>
        <w:pStyle w:val="Odstavecseseznamem"/>
        <w:ind w:firstLine="0"/>
        <w:rPr>
          <w:lang w:val="cs-CZ"/>
        </w:rPr>
      </w:pPr>
    </w:p>
    <w:p w:rsidR="008A030F" w:rsidRPr="00D76F1B" w:rsidRDefault="008A030F" w:rsidP="00D76F1B">
      <w:pPr>
        <w:rPr>
          <w:b/>
        </w:rPr>
      </w:pPr>
      <w:r w:rsidRPr="008A030F">
        <w:rPr>
          <w:b/>
        </w:rPr>
        <w:t>Vodovod musí být před uvedením do provozu dezinfikován a podroben tlakové zkoušce. Na okolí nemá stavba vodovodu žádný vliv.</w:t>
      </w:r>
    </w:p>
    <w:p w:rsidR="00F043C4" w:rsidRPr="007C7E3B" w:rsidRDefault="00DD14DA" w:rsidP="003C79CE">
      <w:pPr>
        <w:pStyle w:val="Nadpis3"/>
        <w:ind w:left="567" w:hanging="567"/>
        <w:rPr>
          <w:lang w:val="cs-CZ"/>
        </w:rPr>
      </w:pPr>
      <w:bookmarkStart w:id="48" w:name="_Toc66255056"/>
      <w:r>
        <w:rPr>
          <w:lang w:val="cs-CZ"/>
        </w:rPr>
        <w:t>ZÁSADY OCHRANY STAVBY PŘED NEGATIVNÍMI ÚČINKY VNĚJŠÍHO PROSTŘEDÍ</w:t>
      </w:r>
      <w:bookmarkEnd w:id="48"/>
    </w:p>
    <w:p w:rsidR="003C79CE" w:rsidRDefault="003C79CE" w:rsidP="003C79CE">
      <w:pPr>
        <w:pStyle w:val="Odstavecseseznamem"/>
        <w:spacing w:line="264" w:lineRule="auto"/>
        <w:ind w:left="1080" w:firstLine="0"/>
        <w:rPr>
          <w:b/>
          <w:lang w:val="cs-CZ"/>
        </w:rPr>
      </w:pPr>
    </w:p>
    <w:p w:rsidR="00DD14DA" w:rsidRPr="00A82DCC" w:rsidRDefault="00DD14DA" w:rsidP="00DD14DA">
      <w:pPr>
        <w:pStyle w:val="Nadpis4"/>
        <w:numPr>
          <w:ilvl w:val="0"/>
          <w:numId w:val="7"/>
        </w:numPr>
        <w:jc w:val="left"/>
      </w:pPr>
      <w:r w:rsidRPr="00A82DCC">
        <w:t>ochrana před pronikáním radonu z podloží,</w:t>
      </w:r>
    </w:p>
    <w:p w:rsidR="00DD14DA" w:rsidRPr="003156E6" w:rsidRDefault="00DD14DA" w:rsidP="00DD14DA">
      <w:pPr>
        <w:ind w:left="709" w:firstLine="0"/>
        <w:rPr>
          <w:color w:val="000000"/>
          <w:lang w:val="cs-CZ"/>
        </w:rPr>
      </w:pPr>
      <w:r w:rsidRPr="003156E6">
        <w:rPr>
          <w:color w:val="000000"/>
          <w:lang w:val="cs-CZ"/>
        </w:rPr>
        <w:t>Území se nachází v oblasti pravděpodobného výskytu radonu. S ohledem na typ stavby nebude řešena speciální ochrana proti pronikání radonu z podloží.</w:t>
      </w:r>
    </w:p>
    <w:p w:rsidR="00DD14DA" w:rsidRPr="00A82DCC" w:rsidRDefault="00DD14DA" w:rsidP="00DD14DA">
      <w:pPr>
        <w:pStyle w:val="Nadpis4"/>
        <w:jc w:val="left"/>
      </w:pPr>
      <w:r w:rsidRPr="00A82DCC">
        <w:t xml:space="preserve">b) </w:t>
      </w:r>
      <w:r>
        <w:t>OSTATNÍ ÚČINKY – VLIV PODDOLOVÁNÍ, VÝSKYT METANU APOD.,</w:t>
      </w:r>
      <w:r w:rsidRPr="00A82DCC">
        <w:t>,</w:t>
      </w:r>
    </w:p>
    <w:p w:rsidR="00DD14DA" w:rsidRDefault="00DD14DA" w:rsidP="00DD14DA">
      <w:pPr>
        <w:rPr>
          <w:color w:val="000000" w:themeColor="text1"/>
          <w:lang w:val="cs-CZ"/>
        </w:rPr>
      </w:pPr>
      <w:r>
        <w:rPr>
          <w:color w:val="000000" w:themeColor="text1"/>
          <w:lang w:val="cs-CZ"/>
        </w:rPr>
        <w:t>V dané oblasti se nepředpokládá výskyt jiných účinků</w:t>
      </w:r>
      <w:r w:rsidRPr="0048081C">
        <w:rPr>
          <w:color w:val="000000" w:themeColor="text1"/>
          <w:lang w:val="cs-CZ"/>
        </w:rPr>
        <w:t>.</w:t>
      </w:r>
    </w:p>
    <w:p w:rsidR="00DD14DA" w:rsidRPr="00AB23FD" w:rsidRDefault="00DD14DA" w:rsidP="00DD14DA">
      <w:pPr>
        <w:pStyle w:val="Nadpis2"/>
        <w:ind w:left="567" w:hanging="567"/>
      </w:pPr>
      <w:bookmarkStart w:id="49" w:name="_Toc66255057"/>
      <w:r>
        <w:lastRenderedPageBreak/>
        <w:t>připojení na technickou infrastrukturu</w:t>
      </w:r>
      <w:bookmarkEnd w:id="49"/>
    </w:p>
    <w:p w:rsidR="00DD14DA" w:rsidRPr="00AB23FD" w:rsidRDefault="00DD14DA" w:rsidP="00DD14DA">
      <w:pPr>
        <w:pStyle w:val="Nadpis3"/>
        <w:ind w:left="567" w:hanging="567"/>
      </w:pPr>
      <w:bookmarkStart w:id="50" w:name="_Toc66255058"/>
      <w:r>
        <w:t>napojovací místa na stávající technickou infrastrukturu, přeložky, křížení se stávajícími stavbami technické a dopravní infrastruktury a souběhy s nimi v případě, kdy je stavba umístěna v ochranném pásmu stavby technické nebo dopravní infrastruktury</w:t>
      </w:r>
      <w:bookmarkEnd w:id="50"/>
    </w:p>
    <w:p w:rsidR="00DD14DA" w:rsidRDefault="00DD14DA" w:rsidP="00DD14DA">
      <w:pPr>
        <w:rPr>
          <w:color w:val="000000" w:themeColor="text1"/>
          <w:lang w:val="cs-CZ"/>
        </w:rPr>
      </w:pPr>
    </w:p>
    <w:p w:rsidR="0040573B" w:rsidRPr="00C22A5C" w:rsidRDefault="0040573B" w:rsidP="0040573B">
      <w:pPr>
        <w:spacing w:before="120" w:line="276" w:lineRule="auto"/>
        <w:ind w:firstLine="708"/>
        <w:rPr>
          <w:rFonts w:asciiTheme="majorHAnsi" w:hAnsiTheme="majorHAnsi" w:cs="Arial"/>
        </w:rPr>
      </w:pPr>
      <w:r w:rsidRPr="00C22A5C">
        <w:rPr>
          <w:rFonts w:asciiTheme="majorHAnsi" w:hAnsiTheme="majorHAnsi" w:cs="Arial"/>
        </w:rPr>
        <w:t xml:space="preserve">Výstavbou budou dotčena stávající ochranná pásma : </w:t>
      </w:r>
    </w:p>
    <w:p w:rsidR="005A55A9" w:rsidRDefault="005A55A9" w:rsidP="0040573B">
      <w:pPr>
        <w:spacing w:before="120" w:line="276" w:lineRule="auto"/>
        <w:ind w:firstLine="708"/>
        <w:rPr>
          <w:lang w:val="cs-CZ"/>
        </w:rPr>
      </w:pPr>
      <w:r>
        <w:rPr>
          <w:lang w:val="cs-CZ"/>
        </w:rPr>
        <w:t>- ochranné pásmo vodovodu</w:t>
      </w:r>
    </w:p>
    <w:p w:rsidR="000435C9" w:rsidRDefault="000435C9" w:rsidP="0040573B">
      <w:pPr>
        <w:spacing w:before="120" w:line="276" w:lineRule="auto"/>
        <w:ind w:firstLine="708"/>
        <w:rPr>
          <w:lang w:val="cs-CZ"/>
        </w:rPr>
      </w:pPr>
      <w:r>
        <w:rPr>
          <w:lang w:val="cs-CZ"/>
        </w:rPr>
        <w:t>- ochranné pásmo plznovodu</w:t>
      </w:r>
    </w:p>
    <w:p w:rsidR="005A55A9" w:rsidRDefault="005A55A9" w:rsidP="0040573B">
      <w:pPr>
        <w:spacing w:before="120" w:line="276" w:lineRule="auto"/>
        <w:ind w:firstLine="708"/>
        <w:rPr>
          <w:lang w:val="cs-CZ"/>
        </w:rPr>
      </w:pPr>
      <w:r>
        <w:rPr>
          <w:lang w:val="cs-CZ"/>
        </w:rPr>
        <w:t>- ochranné pásmo kanalizace</w:t>
      </w:r>
    </w:p>
    <w:p w:rsidR="000E5670" w:rsidRDefault="000E5670" w:rsidP="000E5670">
      <w:pPr>
        <w:spacing w:before="120" w:line="276" w:lineRule="auto"/>
        <w:ind w:firstLine="708"/>
        <w:rPr>
          <w:lang w:val="cs-CZ"/>
        </w:rPr>
      </w:pPr>
      <w:r>
        <w:rPr>
          <w:lang w:val="cs-CZ"/>
        </w:rPr>
        <w:t>- ochranné pásmo podzemního vedení NN</w:t>
      </w:r>
    </w:p>
    <w:p w:rsidR="000E5670" w:rsidRDefault="000435C9" w:rsidP="0040573B">
      <w:pPr>
        <w:spacing w:before="120" w:line="276" w:lineRule="auto"/>
        <w:ind w:firstLine="708"/>
        <w:rPr>
          <w:lang w:val="cs-CZ"/>
        </w:rPr>
      </w:pPr>
      <w:r>
        <w:rPr>
          <w:lang w:val="cs-CZ"/>
        </w:rPr>
        <w:t>- ochranné pásmo</w:t>
      </w:r>
      <w:r w:rsidR="000E5670">
        <w:rPr>
          <w:lang w:val="cs-CZ"/>
        </w:rPr>
        <w:t xml:space="preserve"> sdělovacích podzemních kabelů</w:t>
      </w:r>
    </w:p>
    <w:p w:rsidR="0040573B" w:rsidRDefault="0040573B" w:rsidP="0040573B">
      <w:pPr>
        <w:spacing w:before="120" w:line="276" w:lineRule="auto"/>
        <w:ind w:firstLine="0"/>
        <w:rPr>
          <w:lang w:val="cs-CZ"/>
        </w:rPr>
      </w:pPr>
    </w:p>
    <w:p w:rsidR="0040573B" w:rsidRPr="006D76E1" w:rsidRDefault="0040573B" w:rsidP="0040573B">
      <w:pPr>
        <w:pStyle w:val="Zkladntextodsazen2"/>
        <w:spacing w:before="0"/>
        <w:ind w:firstLine="567"/>
        <w:rPr>
          <w:b/>
          <w:color w:val="auto"/>
          <w:lang w:val="cs-CZ"/>
        </w:rPr>
      </w:pPr>
      <w:r w:rsidRPr="006D76E1">
        <w:rPr>
          <w:b/>
          <w:color w:val="auto"/>
          <w:lang w:val="cs-CZ"/>
        </w:rPr>
        <w:t>Požadavky na provádění stavby</w:t>
      </w:r>
    </w:p>
    <w:p w:rsidR="0040573B" w:rsidRPr="006D76E1" w:rsidRDefault="0040573B" w:rsidP="00A06A8E">
      <w:pPr>
        <w:pStyle w:val="Zkladntextodsazen2"/>
        <w:spacing w:before="0"/>
        <w:ind w:firstLine="567"/>
        <w:rPr>
          <w:color w:val="auto"/>
          <w:lang w:val="cs-CZ"/>
        </w:rPr>
      </w:pPr>
      <w:bookmarkStart w:id="51" w:name="_Toc119302812"/>
      <w:r w:rsidRPr="006D76E1">
        <w:rPr>
          <w:color w:val="auto"/>
          <w:lang w:val="cs-CZ"/>
        </w:rPr>
        <w:t>Při realizaci inženýrských sítí dojde k souběhu,styku a křížení s podzemními sítěmi.</w:t>
      </w:r>
      <w:bookmarkEnd w:id="51"/>
      <w:r w:rsidRPr="006D76E1">
        <w:rPr>
          <w:color w:val="auto"/>
          <w:lang w:val="cs-CZ"/>
        </w:rPr>
        <w:t xml:space="preserve"> Při křížení a souběhu musí být respektována ČSN 736005 Prostorové uspořádání sítí technického vybavení a vyjádření jednotlivých správců podzemních sítí.</w:t>
      </w:r>
    </w:p>
    <w:p w:rsidR="0040573B" w:rsidRPr="006D76E1" w:rsidRDefault="0040573B" w:rsidP="0040573B">
      <w:pPr>
        <w:rPr>
          <w:b/>
          <w:snapToGrid w:val="0"/>
          <w:szCs w:val="24"/>
          <w:u w:val="single"/>
          <w:lang w:val="cs-CZ"/>
        </w:rPr>
      </w:pPr>
      <w:bookmarkStart w:id="52" w:name="_Toc119302814"/>
      <w:r w:rsidRPr="006D76E1">
        <w:rPr>
          <w:b/>
          <w:snapToGrid w:val="0"/>
          <w:szCs w:val="24"/>
          <w:u w:val="single"/>
          <w:lang w:val="cs-CZ"/>
        </w:rPr>
        <w:t>UPOZORNĚNÍ!</w:t>
      </w:r>
      <w:bookmarkEnd w:id="52"/>
    </w:p>
    <w:p w:rsidR="0040573B" w:rsidRPr="006D76E1" w:rsidRDefault="0040573B" w:rsidP="00A06A8E">
      <w:pPr>
        <w:pStyle w:val="Zkladntextodsazen2"/>
        <w:spacing w:before="0"/>
        <w:ind w:firstLine="567"/>
        <w:rPr>
          <w:color w:val="auto"/>
          <w:lang w:val="cs-CZ"/>
        </w:rPr>
      </w:pPr>
      <w:r w:rsidRPr="006D76E1">
        <w:rPr>
          <w:color w:val="auto"/>
          <w:lang w:val="cs-CZ"/>
        </w:rPr>
        <w:t>Podzemní vedení jsou zakreslena pouze orientačně a neslouží pro jejich vytyčení. Před zahájením stavby je nutno provést přesné vytyčení všech vedení a jejich označení dle platných předpisů.</w:t>
      </w:r>
    </w:p>
    <w:p w:rsidR="0040573B" w:rsidRPr="006D76E1" w:rsidRDefault="0040573B" w:rsidP="00A06A8E">
      <w:pPr>
        <w:pStyle w:val="Zkladntextodsazen2"/>
        <w:spacing w:before="0"/>
        <w:ind w:firstLine="567"/>
        <w:rPr>
          <w:color w:val="auto"/>
          <w:lang w:val="cs-CZ"/>
        </w:rPr>
      </w:pPr>
      <w:r w:rsidRPr="006D76E1">
        <w:rPr>
          <w:color w:val="auto"/>
          <w:lang w:val="cs-CZ"/>
        </w:rPr>
        <w:t>Při křížení i souběhu se sítěmi je nutno respektovat jejich ochranná pásma.</w:t>
      </w:r>
    </w:p>
    <w:p w:rsidR="0040573B" w:rsidRPr="006D76E1" w:rsidRDefault="0040573B" w:rsidP="00A06A8E">
      <w:pPr>
        <w:pStyle w:val="Zkladntextodsazen2"/>
        <w:spacing w:before="0"/>
        <w:ind w:firstLine="567"/>
        <w:rPr>
          <w:color w:val="auto"/>
          <w:lang w:val="cs-CZ"/>
        </w:rPr>
      </w:pPr>
      <w:r w:rsidRPr="006D76E1">
        <w:rPr>
          <w:color w:val="auto"/>
          <w:lang w:val="cs-CZ"/>
        </w:rPr>
        <w:t>Vytyčení provedou na požádání správci jednotlivých sítí.</w:t>
      </w:r>
    </w:p>
    <w:p w:rsidR="0040573B" w:rsidRPr="006D76E1" w:rsidRDefault="0040573B" w:rsidP="00A06A8E">
      <w:pPr>
        <w:pStyle w:val="Zkladntextodsazen2"/>
        <w:spacing w:before="0"/>
        <w:ind w:firstLine="567"/>
        <w:rPr>
          <w:color w:val="auto"/>
          <w:lang w:val="cs-CZ"/>
        </w:rPr>
      </w:pPr>
      <w:r w:rsidRPr="006D76E1">
        <w:rPr>
          <w:color w:val="auto"/>
          <w:lang w:val="cs-CZ"/>
        </w:rPr>
        <w:t>Při provádění stavby musí být respektována ochranná pásma jednotlivých podzemních sítí a podmínky jejich správců týkajících se podmínek souběhu či křížení.</w:t>
      </w:r>
    </w:p>
    <w:p w:rsidR="0040573B" w:rsidRPr="006D76E1" w:rsidRDefault="0040573B" w:rsidP="00A06A8E">
      <w:pPr>
        <w:pStyle w:val="Zkladntextodsazen2"/>
        <w:ind w:firstLine="566"/>
        <w:rPr>
          <w:color w:val="auto"/>
          <w:lang w:val="cs-CZ"/>
        </w:rPr>
      </w:pPr>
      <w:r w:rsidRPr="006D76E1">
        <w:rPr>
          <w:color w:val="auto"/>
          <w:lang w:val="cs-CZ"/>
        </w:rPr>
        <w:t>Při provádění výkopů v blízkosti stavebních objektů nesmí být ohrožena či narušena jejich statika. Stěny výkopu musí být paženy.</w:t>
      </w:r>
    </w:p>
    <w:p w:rsidR="0040573B" w:rsidRPr="006D76E1" w:rsidRDefault="0040573B" w:rsidP="00A06A8E">
      <w:pPr>
        <w:ind w:firstLine="566"/>
        <w:rPr>
          <w:snapToGrid w:val="0"/>
          <w:lang w:val="cs-CZ"/>
        </w:rPr>
      </w:pPr>
      <w:r w:rsidRPr="006D76E1">
        <w:rPr>
          <w:snapToGrid w:val="0"/>
          <w:lang w:val="cs-CZ"/>
        </w:rPr>
        <w:t>Při provádění stavby musí být zajištěn přístup k jednotlivým nemovitostem. Přes výkopy budou osazeny lávky pro pěší. Výkopy v těchto místech musí být</w:t>
      </w:r>
      <w:r w:rsidRPr="006D76E1">
        <w:rPr>
          <w:b/>
          <w:snapToGrid w:val="0"/>
          <w:lang w:val="cs-CZ"/>
        </w:rPr>
        <w:t xml:space="preserve"> </w:t>
      </w:r>
      <w:r w:rsidRPr="006D76E1">
        <w:rPr>
          <w:snapToGrid w:val="0"/>
          <w:lang w:val="cs-CZ"/>
        </w:rPr>
        <w:t>denně po dokončení prací ohraničeny a osvětleny.</w:t>
      </w:r>
    </w:p>
    <w:p w:rsidR="0040573B" w:rsidRPr="006D76E1" w:rsidRDefault="0040573B" w:rsidP="00A06A8E">
      <w:pPr>
        <w:ind w:firstLine="566"/>
        <w:rPr>
          <w:snapToGrid w:val="0"/>
          <w:lang w:val="cs-CZ"/>
        </w:rPr>
      </w:pPr>
      <w:r w:rsidRPr="006D76E1">
        <w:rPr>
          <w:snapToGrid w:val="0"/>
          <w:lang w:val="cs-CZ"/>
        </w:rPr>
        <w:t>Dodavatel bude dbát na to, aby komunikace nebyly znečišťovány stavebními mechanizmy, případně zajistí včasné odstranění nečistot.</w:t>
      </w:r>
    </w:p>
    <w:p w:rsidR="0040573B" w:rsidRPr="006D76E1" w:rsidRDefault="0040573B" w:rsidP="00A06A8E">
      <w:pPr>
        <w:ind w:firstLine="566"/>
        <w:rPr>
          <w:lang w:val="cs-CZ"/>
        </w:rPr>
      </w:pPr>
      <w:r w:rsidRPr="006D76E1">
        <w:rPr>
          <w:snapToGrid w:val="0"/>
          <w:lang w:val="cs-CZ"/>
        </w:rPr>
        <w:lastRenderedPageBreak/>
        <w:t xml:space="preserve">Při provádění zemních a dalších prací budou respektována ochranná pásma el.vedení a jiných zařízení energetiky ve smyslu elektrizačního zákona č.458/2000 Sb., § 46 a postupováno dle ČSN 34 3108. </w:t>
      </w:r>
    </w:p>
    <w:p w:rsidR="0040573B" w:rsidRPr="006D76E1" w:rsidRDefault="0040573B" w:rsidP="00A06A8E">
      <w:pPr>
        <w:ind w:firstLine="566"/>
        <w:rPr>
          <w:snapToGrid w:val="0"/>
          <w:lang w:val="cs-CZ"/>
        </w:rPr>
      </w:pPr>
      <w:r w:rsidRPr="006D76E1">
        <w:rPr>
          <w:snapToGrid w:val="0"/>
          <w:lang w:val="cs-CZ"/>
        </w:rPr>
        <w:t>Vhodné zabezpečení obnažených kabelů (podložení,vyvěšení apod.),aby nedošlo k jejich porušení nebo poškození nepovolanou osobou a označení prostoru výstražnými tabulkami, bude pro</w:t>
      </w:r>
      <w:r w:rsidR="000435C9">
        <w:rPr>
          <w:snapToGrid w:val="0"/>
          <w:lang w:val="cs-CZ"/>
        </w:rPr>
        <w:t>vedeno podle pokynů zástupce eg.d</w:t>
      </w:r>
      <w:r w:rsidRPr="006D76E1">
        <w:rPr>
          <w:snapToGrid w:val="0"/>
          <w:lang w:val="cs-CZ"/>
        </w:rPr>
        <w:t>.</w:t>
      </w:r>
    </w:p>
    <w:p w:rsidR="0040573B" w:rsidRPr="006D76E1" w:rsidRDefault="0040573B" w:rsidP="00A06A8E">
      <w:pPr>
        <w:ind w:firstLine="566"/>
        <w:rPr>
          <w:snapToGrid w:val="0"/>
          <w:lang w:val="cs-CZ"/>
        </w:rPr>
      </w:pPr>
      <w:r w:rsidRPr="006D76E1">
        <w:rPr>
          <w:snapToGrid w:val="0"/>
          <w:lang w:val="cs-CZ"/>
        </w:rPr>
        <w:t>Před prováděním zemních prací v blízkosti podzemních telekomunikačních vedení a zařízení je třeba upozornit pracovníky,aby dbali v těchto místech nejvyšší opatrnosti a nepoužívali zde nevhodné nářadí a ve vzdálenosti nejméně 1,5m po každé straně vyznačené trasy vedení (zařízení), aby nepoužívali žádných mechanizačních prostředků (hloubicích strojů,sbíječek apod.). Odkryté podzemní telekomunikační vedení (zařízení) bude řádně zabezpečeno proti poškození.</w:t>
      </w:r>
    </w:p>
    <w:p w:rsidR="0040573B" w:rsidRPr="006D76E1" w:rsidRDefault="0040573B" w:rsidP="00A06A8E">
      <w:pPr>
        <w:ind w:firstLine="566"/>
        <w:rPr>
          <w:snapToGrid w:val="0"/>
          <w:lang w:val="cs-CZ"/>
        </w:rPr>
      </w:pPr>
      <w:r w:rsidRPr="006D76E1">
        <w:rPr>
          <w:snapToGrid w:val="0"/>
          <w:lang w:val="cs-CZ"/>
        </w:rPr>
        <w:t>Organizace provádějící zemní práce zhutní zeminu pod kabelem před jeho záhozem.</w:t>
      </w:r>
    </w:p>
    <w:p w:rsidR="0040573B" w:rsidRPr="006D76E1" w:rsidRDefault="0040573B" w:rsidP="00A06A8E">
      <w:pPr>
        <w:ind w:firstLine="566"/>
        <w:rPr>
          <w:snapToGrid w:val="0"/>
          <w:lang w:val="cs-CZ"/>
        </w:rPr>
      </w:pPr>
      <w:r w:rsidRPr="006D76E1">
        <w:rPr>
          <w:snapToGrid w:val="0"/>
          <w:lang w:val="cs-CZ"/>
        </w:rPr>
        <w:t>Před zakrytím kabelu je třeba vyzvat zástupce správce k provedení kontroly, zda není vedení (zařízení) i přes předchozí opatření viditelně poškozeno.</w:t>
      </w:r>
    </w:p>
    <w:p w:rsidR="0040573B" w:rsidRPr="006D76E1" w:rsidRDefault="0040573B" w:rsidP="00A06A8E">
      <w:pPr>
        <w:ind w:firstLine="566"/>
        <w:rPr>
          <w:snapToGrid w:val="0"/>
          <w:lang w:val="cs-CZ"/>
        </w:rPr>
      </w:pPr>
      <w:r w:rsidRPr="006D76E1">
        <w:rPr>
          <w:snapToGrid w:val="0"/>
          <w:lang w:val="cs-CZ"/>
        </w:rPr>
        <w:t>Je nutné respektovat veškeré podmínky,které stanoví správce telekomunikačního vedení (zařízení).</w:t>
      </w:r>
    </w:p>
    <w:p w:rsidR="0040573B" w:rsidRPr="006D76E1" w:rsidRDefault="0040573B" w:rsidP="00A06A8E">
      <w:pPr>
        <w:ind w:firstLine="566"/>
        <w:rPr>
          <w:snapToGrid w:val="0"/>
          <w:lang w:val="cs-CZ"/>
        </w:rPr>
      </w:pPr>
      <w:r w:rsidRPr="006D76E1">
        <w:rPr>
          <w:snapToGrid w:val="0"/>
          <w:lang w:val="cs-CZ"/>
        </w:rPr>
        <w:t>Před prováděním zemních prací v blízkosti plynovodu musí být pracovníci, konající výkopové práce, s lokalizací plynovodu seznámeni a upozorněni, aby dbali při práci na maximální opatrnost a ve vzdálenosti nejméně 1m na obě strany nepoužívali žádné mechanizační prostředky (hloubící stroje, sbíječky apod).</w:t>
      </w:r>
    </w:p>
    <w:p w:rsidR="0040573B" w:rsidRPr="006D76E1" w:rsidRDefault="0040573B" w:rsidP="00A06A8E">
      <w:pPr>
        <w:rPr>
          <w:snapToGrid w:val="0"/>
          <w:lang w:val="cs-CZ"/>
        </w:rPr>
      </w:pPr>
      <w:r w:rsidRPr="006D76E1">
        <w:rPr>
          <w:snapToGrid w:val="0"/>
          <w:lang w:val="cs-CZ"/>
        </w:rPr>
        <w:t>- nesmí dojít k poškození plynárenského zařízení</w:t>
      </w:r>
    </w:p>
    <w:p w:rsidR="0040573B" w:rsidRPr="006D76E1" w:rsidRDefault="0040573B" w:rsidP="00A06A8E">
      <w:pPr>
        <w:rPr>
          <w:snapToGrid w:val="0"/>
          <w:lang w:val="cs-CZ"/>
        </w:rPr>
      </w:pPr>
      <w:r w:rsidRPr="006D76E1">
        <w:rPr>
          <w:snapToGrid w:val="0"/>
          <w:lang w:val="cs-CZ"/>
        </w:rPr>
        <w:t>- před zásypem jednotlivých úseků</w:t>
      </w:r>
      <w:r w:rsidR="000435C9">
        <w:rPr>
          <w:snapToGrid w:val="0"/>
          <w:lang w:val="cs-CZ"/>
        </w:rPr>
        <w:t xml:space="preserve"> je nutno přizvat zástupce  eg.d</w:t>
      </w:r>
      <w:r w:rsidRPr="006D76E1">
        <w:rPr>
          <w:snapToGrid w:val="0"/>
          <w:lang w:val="cs-CZ"/>
        </w:rPr>
        <w:t xml:space="preserve"> a.s. ke kontrole, zda není vedení  (zařízení) i přes předchozí opatření viditelně poškozeno.</w:t>
      </w:r>
    </w:p>
    <w:p w:rsidR="0040573B" w:rsidRPr="006D76E1" w:rsidRDefault="0040573B" w:rsidP="00A06A8E">
      <w:pPr>
        <w:rPr>
          <w:snapToGrid w:val="0"/>
          <w:lang w:val="cs-CZ"/>
        </w:rPr>
      </w:pPr>
      <w:r w:rsidRPr="006D76E1">
        <w:rPr>
          <w:snapToGrid w:val="0"/>
          <w:lang w:val="cs-CZ"/>
        </w:rPr>
        <w:t>- zemina pod plynovodem bude řádně zhutněna před jeho záhozem</w:t>
      </w:r>
    </w:p>
    <w:p w:rsidR="008A5446" w:rsidRPr="00A415CF" w:rsidRDefault="0040573B" w:rsidP="00A06A8E">
      <w:pPr>
        <w:rPr>
          <w:snapToGrid w:val="0"/>
          <w:lang w:val="cs-CZ"/>
        </w:rPr>
      </w:pPr>
      <w:r w:rsidRPr="006D76E1">
        <w:rPr>
          <w:snapToGrid w:val="0"/>
          <w:lang w:val="cs-CZ"/>
        </w:rPr>
        <w:t>- zásyp je nutno provádět v souladu s ČSN 73 3050</w:t>
      </w:r>
    </w:p>
    <w:p w:rsidR="00A415CF" w:rsidRPr="00A415CF" w:rsidRDefault="00874D03" w:rsidP="00A415CF">
      <w:pPr>
        <w:pStyle w:val="Nadpis3"/>
        <w:ind w:left="567" w:hanging="567"/>
        <w:rPr>
          <w:lang w:val="cs-CZ"/>
        </w:rPr>
      </w:pPr>
      <w:bookmarkStart w:id="53" w:name="_Toc66255059"/>
      <w:r>
        <w:rPr>
          <w:lang w:val="cs-CZ"/>
        </w:rPr>
        <w:t>připojovací parametry, výkonové kapacity a délky</w:t>
      </w:r>
      <w:bookmarkEnd w:id="53"/>
    </w:p>
    <w:p w:rsidR="00A415CF" w:rsidRPr="00874D03" w:rsidRDefault="00874D03" w:rsidP="00A415CF">
      <w:pPr>
        <w:spacing w:line="276" w:lineRule="auto"/>
        <w:rPr>
          <w:snapToGrid w:val="0"/>
          <w:lang w:val="cs-CZ"/>
        </w:rPr>
      </w:pPr>
      <w:r w:rsidRPr="00874D03">
        <w:rPr>
          <w:snapToGrid w:val="0"/>
          <w:lang w:val="cs-CZ"/>
        </w:rPr>
        <w:t>Viz výše.</w:t>
      </w:r>
    </w:p>
    <w:p w:rsidR="00A415CF" w:rsidRPr="00AB23FD" w:rsidRDefault="00A415CF" w:rsidP="00A415CF">
      <w:pPr>
        <w:pStyle w:val="Nadpis2"/>
        <w:ind w:left="567" w:hanging="567"/>
      </w:pPr>
      <w:bookmarkStart w:id="54" w:name="_Toc66255060"/>
      <w:r>
        <w:t>dopravní řešení</w:t>
      </w:r>
      <w:bookmarkEnd w:id="54"/>
    </w:p>
    <w:p w:rsidR="00A415CF" w:rsidRPr="00874D03" w:rsidRDefault="00A415CF" w:rsidP="00874D03">
      <w:pPr>
        <w:pStyle w:val="Nadpis3"/>
        <w:ind w:left="567" w:hanging="567"/>
      </w:pPr>
      <w:bookmarkStart w:id="55" w:name="_Toc66255061"/>
      <w:r>
        <w:t>popis dopravního řešení, včetně bezbariérových opatření pro přístupnost a užívání stavby osobami se sníženou schopností</w:t>
      </w:r>
      <w:r w:rsidR="00874D03">
        <w:t xml:space="preserve"> pohybu nebo orientace</w:t>
      </w:r>
      <w:bookmarkEnd w:id="55"/>
    </w:p>
    <w:p w:rsidR="00874D03" w:rsidRPr="00FB7D7A" w:rsidRDefault="00874D03" w:rsidP="00A06A8E">
      <w:pPr>
        <w:spacing w:before="120"/>
      </w:pPr>
      <w:r w:rsidRPr="00FB7D7A">
        <w:t xml:space="preserve">Příjezd bude zajištěn ze stávající </w:t>
      </w:r>
      <w:r w:rsidR="006A503C">
        <w:t>místních a státních komunikací</w:t>
      </w:r>
      <w:r>
        <w:t>.</w:t>
      </w:r>
    </w:p>
    <w:p w:rsidR="00874D03" w:rsidRDefault="00874D03" w:rsidP="00A06A8E">
      <w:pPr>
        <w:rPr>
          <w:rFonts w:ascii="Arial" w:hAnsi="Arial" w:cs="Arial"/>
        </w:rPr>
      </w:pPr>
      <w:r w:rsidRPr="00FB7D7A">
        <w:lastRenderedPageBreak/>
        <w:t>Stavba tohoto typu nevyžaduje řešení bezbariérového přístupu pro užívání osobami s omezenou schopností pohybu a orientace</w:t>
      </w:r>
      <w:r w:rsidRPr="00FB7D7A">
        <w:rPr>
          <w:rFonts w:ascii="Arial" w:hAnsi="Arial" w:cs="Arial"/>
        </w:rPr>
        <w:t>.</w:t>
      </w:r>
    </w:p>
    <w:p w:rsidR="00874D03" w:rsidRPr="00874D03" w:rsidRDefault="00874D03" w:rsidP="00874D03">
      <w:pPr>
        <w:pStyle w:val="Nadpis3"/>
        <w:ind w:left="567" w:hanging="567"/>
      </w:pPr>
      <w:bookmarkStart w:id="56" w:name="_Toc66255062"/>
      <w:r>
        <w:t>napojení území na stávající dopravní infrastrukturu</w:t>
      </w:r>
      <w:bookmarkEnd w:id="56"/>
    </w:p>
    <w:p w:rsidR="00874D03" w:rsidRDefault="00874D03" w:rsidP="00874D03">
      <w:pPr>
        <w:spacing w:line="276" w:lineRule="auto"/>
        <w:rPr>
          <w:lang w:val="cs-CZ"/>
        </w:rPr>
      </w:pPr>
      <w:r>
        <w:rPr>
          <w:lang w:val="cs-CZ"/>
        </w:rPr>
        <w:t>Viz výše.</w:t>
      </w:r>
    </w:p>
    <w:p w:rsidR="00874D03" w:rsidRPr="00A361D7" w:rsidRDefault="00874D03" w:rsidP="00A361D7">
      <w:pPr>
        <w:pStyle w:val="Nadpis2"/>
        <w:ind w:left="567" w:hanging="567"/>
      </w:pPr>
      <w:bookmarkStart w:id="57" w:name="_Toc66255063"/>
      <w:r>
        <w:t>řešení vegetace a souvisejících terénních úprav</w:t>
      </w:r>
      <w:bookmarkEnd w:id="57"/>
    </w:p>
    <w:p w:rsidR="00874D03" w:rsidRPr="006A503C" w:rsidRDefault="006A503C" w:rsidP="006A503C">
      <w:pPr>
        <w:rPr>
          <w:lang w:val="cs-CZ"/>
        </w:rPr>
      </w:pPr>
      <w:r>
        <w:rPr>
          <w:lang w:val="cs-CZ"/>
        </w:rPr>
        <w:t>Neuvažuje se</w:t>
      </w:r>
      <w:r w:rsidR="00874D03">
        <w:rPr>
          <w:lang w:val="cs-CZ"/>
        </w:rPr>
        <w:t>.</w:t>
      </w:r>
    </w:p>
    <w:p w:rsidR="00A361D7" w:rsidRPr="00AB23FD" w:rsidRDefault="00A361D7" w:rsidP="00A361D7">
      <w:pPr>
        <w:pStyle w:val="Nadpis2"/>
        <w:ind w:left="567" w:hanging="567"/>
      </w:pPr>
      <w:bookmarkStart w:id="58" w:name="_Toc66255064"/>
      <w:r>
        <w:t>popis vlivů stavby na životní prostředí a jeho ochrana</w:t>
      </w:r>
      <w:bookmarkEnd w:id="58"/>
    </w:p>
    <w:p w:rsidR="00A361D7" w:rsidRPr="00874D03" w:rsidRDefault="00A361D7" w:rsidP="00A361D7">
      <w:pPr>
        <w:pStyle w:val="Nadpis3"/>
        <w:ind w:left="567" w:hanging="567"/>
      </w:pPr>
      <w:bookmarkStart w:id="59" w:name="_Toc66255065"/>
      <w:r>
        <w:t>vliv na životní prostředí – ovzduší, hluk, voda, odpady a půda</w:t>
      </w:r>
      <w:bookmarkEnd w:id="59"/>
    </w:p>
    <w:p w:rsidR="00A361D7" w:rsidRPr="00A361D7" w:rsidRDefault="00A361D7" w:rsidP="00A415CF">
      <w:pPr>
        <w:spacing w:line="276" w:lineRule="auto"/>
        <w:rPr>
          <w:lang w:val="cs-CZ"/>
        </w:rPr>
      </w:pPr>
      <w:r w:rsidRPr="00A361D7">
        <w:rPr>
          <w:lang w:val="cs-CZ"/>
        </w:rPr>
        <w:t>Viz oddíl B.2.6.</w:t>
      </w:r>
    </w:p>
    <w:p w:rsidR="00A361D7" w:rsidRPr="00A361D7" w:rsidRDefault="00A361D7" w:rsidP="00A361D7">
      <w:pPr>
        <w:pStyle w:val="Nadpis3"/>
        <w:ind w:left="567" w:hanging="567"/>
        <w:rPr>
          <w:lang w:val="cs-CZ"/>
        </w:rPr>
      </w:pPr>
      <w:bookmarkStart w:id="60" w:name="_Toc66255066"/>
      <w:r>
        <w:rPr>
          <w:lang w:val="cs-CZ"/>
        </w:rPr>
        <w:t>vliv na přírodu a krajinu – ochrana dřevin, ochrana památných stromů, ochrana rostlin a živočichů, zachování ekologických funkcí a vazeb v krajině apod.,</w:t>
      </w:r>
      <w:bookmarkEnd w:id="60"/>
    </w:p>
    <w:p w:rsidR="00D76F1B" w:rsidRDefault="00D76F1B" w:rsidP="00D76F1B">
      <w:pPr>
        <w:jc w:val="left"/>
        <w:rPr>
          <w:lang w:val="cs-CZ"/>
        </w:rPr>
      </w:pPr>
      <w:r w:rsidRPr="00257B61">
        <w:rPr>
          <w:lang w:val="cs-CZ"/>
        </w:rPr>
        <w:t xml:space="preserve">Při výstavbě bude kladen maximální důraz na zachování stávající vzrostlé zeleně. V průběhu celé stavby je nutno respektovat veškeré dřeviny a nepoškodit zejména kořenový systém, kmeny a koruny. </w:t>
      </w:r>
      <w:r>
        <w:rPr>
          <w:lang w:val="cs-CZ"/>
        </w:rPr>
        <w:t>Výkopové práce prováděné v těsné blízkosti dřevin musejí být prováděny ručně a vždy v souladu s technickou normou ČSN DIN 83 9061- Ochrana stromů, porostů a vegetačních ploch při stavebních pracích. Zejména je pak potřebné postupovat dle kapitol 4.6 Ochrana stromů před mechanickým poškozením, 4.10 Ochrana kořenového prostupu při výkopech rýh nebo stavebních jam a 4.12 Ochrana kořenového porostu stromů při dočasném zatížení, zmíněné normy. Práce musí být prováděny též v souladu se standardy péče o přírodu a krajinu SPPK A01 002:2017 – Ochrana dřevin při stavební činnosti, Agentury ochrany přírody a krajiny České republiky. Deponie zeminy nesmí být umístěny v okapové zóně dřevin (dána kolmým průmětem okraje koruny). Případné ořezy dřeviny musejí být provedeny odbornou firmou, a to v souladu se standardy péče o přírodu a krajinu SPPK A02 002:2015 – Řez stromů, Agentury ochrany přírody a krajiny České republiky.</w:t>
      </w:r>
    </w:p>
    <w:p w:rsidR="00D01813" w:rsidRPr="00D01813" w:rsidRDefault="00D01813" w:rsidP="00D01813">
      <w:pPr>
        <w:pStyle w:val="Nadpis3"/>
        <w:ind w:left="567" w:hanging="567"/>
        <w:rPr>
          <w:lang w:val="cs-CZ"/>
        </w:rPr>
      </w:pPr>
      <w:bookmarkStart w:id="61" w:name="_Toc66255067"/>
      <w:r>
        <w:rPr>
          <w:lang w:val="cs-CZ"/>
        </w:rPr>
        <w:t>vliv na soustavu chráněných území Natura 2000</w:t>
      </w:r>
      <w:bookmarkEnd w:id="61"/>
    </w:p>
    <w:p w:rsidR="00D01813" w:rsidRDefault="00D01813" w:rsidP="00D01813">
      <w:pPr>
        <w:rPr>
          <w:lang w:val="cs-CZ"/>
        </w:rPr>
      </w:pPr>
      <w:r w:rsidRPr="00A82DCC">
        <w:rPr>
          <w:lang w:val="cs-CZ"/>
        </w:rPr>
        <w:t>Stavba se nenachází v chráněném území přírodní rezer</w:t>
      </w:r>
      <w:r>
        <w:rPr>
          <w:lang w:val="cs-CZ"/>
        </w:rPr>
        <w:t>vaci ani jiné přírodní památce.</w:t>
      </w:r>
    </w:p>
    <w:p w:rsidR="00D01813" w:rsidRPr="00D01813" w:rsidRDefault="00D01813" w:rsidP="00D01813">
      <w:pPr>
        <w:pStyle w:val="Nadpis3"/>
        <w:ind w:left="567" w:hanging="567"/>
        <w:rPr>
          <w:lang w:val="cs-CZ"/>
        </w:rPr>
      </w:pPr>
      <w:bookmarkStart w:id="62" w:name="_Toc66255068"/>
      <w:r>
        <w:rPr>
          <w:lang w:val="cs-CZ"/>
        </w:rPr>
        <w:lastRenderedPageBreak/>
        <w:t>způsob zohlednění podmínek závazného stanoviska posouzení vlivu záměru na životní prostředí, je-li podkladem</w:t>
      </w:r>
      <w:bookmarkEnd w:id="62"/>
    </w:p>
    <w:p w:rsidR="00A361D7" w:rsidRPr="00A361D7" w:rsidRDefault="000435C9" w:rsidP="00A361D7">
      <w:pPr>
        <w:rPr>
          <w:lang w:val="cs-CZ"/>
        </w:rPr>
      </w:pPr>
      <w:r>
        <w:rPr>
          <w:lang w:val="cs-CZ"/>
        </w:rPr>
        <w:t>Neřeší se.</w:t>
      </w:r>
    </w:p>
    <w:p w:rsidR="000A5CB9" w:rsidRPr="00A82DCC" w:rsidRDefault="00D01813" w:rsidP="003B680C">
      <w:pPr>
        <w:pStyle w:val="Nadpis3"/>
        <w:ind w:left="567" w:hanging="567"/>
        <w:rPr>
          <w:lang w:val="cs-CZ"/>
        </w:rPr>
      </w:pPr>
      <w:bookmarkStart w:id="63" w:name="_Toc66255069"/>
      <w:r>
        <w:rPr>
          <w:lang w:val="cs-CZ"/>
        </w:rPr>
        <w:t>v případě záměrů spadajících do režimu zákona o integrované prevenci základní parametry způsobu naplnění závěrů o nejlepších dostupných technikách nebo integrované povolení , bylo-li vydáno</w:t>
      </w:r>
      <w:bookmarkEnd w:id="63"/>
    </w:p>
    <w:p w:rsidR="00E84F8A" w:rsidRPr="006A503C" w:rsidRDefault="00D01813" w:rsidP="006A503C">
      <w:pPr>
        <w:spacing w:line="276" w:lineRule="auto"/>
        <w:rPr>
          <w:highlight w:val="yellow"/>
          <w:lang w:val="cs-CZ"/>
        </w:rPr>
      </w:pPr>
      <w:r>
        <w:rPr>
          <w:lang w:val="cs-CZ"/>
        </w:rPr>
        <w:t>Neřeší se.</w:t>
      </w:r>
    </w:p>
    <w:p w:rsidR="00A373B3" w:rsidRPr="00D76F1B" w:rsidRDefault="00D01813" w:rsidP="00D76F1B">
      <w:pPr>
        <w:pStyle w:val="Nadpis3"/>
        <w:ind w:left="567" w:hanging="567"/>
        <w:rPr>
          <w:lang w:val="cs-CZ"/>
        </w:rPr>
      </w:pPr>
      <w:bookmarkStart w:id="64" w:name="_Toc66255070"/>
      <w:r>
        <w:rPr>
          <w:lang w:val="cs-CZ"/>
        </w:rPr>
        <w:t>navrhovaná ochranná  a bezpečnostní pásma, rozsah omezení a podmínky ochrany podle jiných právních předpisů</w:t>
      </w:r>
      <w:bookmarkEnd w:id="64"/>
    </w:p>
    <w:p w:rsidR="000435C9" w:rsidRDefault="000435C9" w:rsidP="00A06A8E">
      <w:r>
        <w:t>Jedná se ostávající inženýrské sítě, které mají již stanovené OP.</w:t>
      </w:r>
    </w:p>
    <w:p w:rsidR="00A373B3" w:rsidRPr="00A373B3" w:rsidRDefault="00A373B3" w:rsidP="00A06A8E">
      <w:r w:rsidRPr="000A5F27">
        <w:t xml:space="preserve">V souladu se zákonem 274/2001 Sb. §23 ve znění pozdějších předpisů je ochranné pásmo </w:t>
      </w:r>
      <w:r w:rsidR="005A55A9">
        <w:t>vodovodu</w:t>
      </w:r>
      <w:r w:rsidRPr="000A5F27">
        <w:t xml:space="preserve"> a souvisejících objektů navrženo do průměru 500 mm včetně, 1,5 m, u profilu nad 500 mm  2,5 m od vnějšího líce stěny </w:t>
      </w:r>
      <w:r w:rsidR="005A55A9">
        <w:t>vodovodu</w:t>
      </w:r>
      <w:r w:rsidRPr="000A5F27">
        <w:t xml:space="preserve"> na každou stranu. V případě uložení potrubí většího než DN 200 mm hlouběji než 2,5 m pod upraveným povrchem do průměru 500 mm včetně, se upravuje ochranné pásmo na 2,5 m, u profilu nad 500 mm na 3,5 m od vnějšího líce stěny </w:t>
      </w:r>
      <w:r w:rsidR="005A55A9">
        <w:t>vodovodu</w:t>
      </w:r>
      <w:r w:rsidRPr="000A5F27">
        <w:t xml:space="preserve"> na každou stranu. V tomto pásmu je možno provádět jakoukoli stavební činnost jen se souhlasem provozovatele </w:t>
      </w:r>
      <w:r w:rsidR="005A55A9">
        <w:t>vodovodu</w:t>
      </w:r>
      <w:r w:rsidRPr="000A5F27">
        <w:t>.</w:t>
      </w:r>
    </w:p>
    <w:p w:rsidR="00A373B3" w:rsidRDefault="00A373B3" w:rsidP="00A373B3">
      <w:pPr>
        <w:pStyle w:val="Nadpis2"/>
        <w:ind w:left="567" w:hanging="567"/>
      </w:pPr>
      <w:bookmarkStart w:id="65" w:name="_Toc66255071"/>
      <w:r>
        <w:t>Ochrana obyvatelstva</w:t>
      </w:r>
      <w:bookmarkEnd w:id="65"/>
    </w:p>
    <w:p w:rsidR="00A373B3" w:rsidRPr="00A373B3" w:rsidRDefault="00A373B3" w:rsidP="00A373B3">
      <w:r w:rsidRPr="00A82DCC">
        <w:rPr>
          <w:lang w:val="cs-CZ"/>
        </w:rPr>
        <w:t>Při stavbě je nutné, jako prevenci před nebezpečnými situacemi ohrožujícími obyvatelstvo, dodržovat zásady bezpečnosti práce a používat veškeré předepsané výstražné prostředky</w:t>
      </w:r>
    </w:p>
    <w:p w:rsidR="000A5CB9" w:rsidRPr="00C609CE" w:rsidRDefault="00A373B3" w:rsidP="003B680C">
      <w:pPr>
        <w:pStyle w:val="Nadpis2"/>
        <w:ind w:left="567" w:hanging="567"/>
      </w:pPr>
      <w:bookmarkStart w:id="66" w:name="_Toc66255072"/>
      <w:r>
        <w:t>Zásady organizace výstavby</w:t>
      </w:r>
      <w:bookmarkEnd w:id="66"/>
    </w:p>
    <w:p w:rsidR="000A5CB9" w:rsidRPr="00A82DCC" w:rsidRDefault="00A373B3" w:rsidP="003B680C">
      <w:pPr>
        <w:pStyle w:val="Nadpis3"/>
        <w:ind w:left="567" w:hanging="567"/>
        <w:rPr>
          <w:lang w:val="cs-CZ"/>
        </w:rPr>
      </w:pPr>
      <w:bookmarkStart w:id="67" w:name="_Toc66255073"/>
      <w:r>
        <w:rPr>
          <w:lang w:val="cs-CZ"/>
        </w:rPr>
        <w:t>potřeby a spotřeby rozhodujících médií a hmot, jejich zajištění</w:t>
      </w:r>
      <w:bookmarkEnd w:id="67"/>
    </w:p>
    <w:p w:rsidR="00A373B3" w:rsidRPr="00A82DCC" w:rsidRDefault="00A373B3" w:rsidP="00A373B3">
      <w:pPr>
        <w:rPr>
          <w:lang w:val="cs-CZ"/>
        </w:rPr>
      </w:pPr>
      <w:r>
        <w:rPr>
          <w:lang w:val="cs-CZ"/>
        </w:rPr>
        <w:t>Viz oddíl B.2.1.7</w:t>
      </w:r>
      <w:r w:rsidRPr="00A82DCC">
        <w:rPr>
          <w:lang w:val="cs-CZ"/>
        </w:rPr>
        <w:t>.</w:t>
      </w:r>
    </w:p>
    <w:p w:rsidR="000A5CB9" w:rsidRPr="00A82DCC" w:rsidRDefault="00A373B3" w:rsidP="003B680C">
      <w:pPr>
        <w:pStyle w:val="Nadpis3"/>
        <w:ind w:left="567" w:hanging="567"/>
        <w:rPr>
          <w:lang w:val="cs-CZ"/>
        </w:rPr>
      </w:pPr>
      <w:bookmarkStart w:id="68" w:name="_Toc66255074"/>
      <w:r>
        <w:rPr>
          <w:lang w:val="cs-CZ"/>
        </w:rPr>
        <w:t>odvodnění staveniště</w:t>
      </w:r>
      <w:bookmarkEnd w:id="68"/>
    </w:p>
    <w:p w:rsidR="000A5CB9" w:rsidRPr="00A82DCC" w:rsidRDefault="00A373B3" w:rsidP="00B7368E">
      <w:pPr>
        <w:rPr>
          <w:lang w:val="cs-CZ"/>
        </w:rPr>
      </w:pPr>
      <w:r w:rsidRPr="00A82DCC">
        <w:rPr>
          <w:lang w:val="cs-CZ"/>
        </w:rPr>
        <w:t>Nepředpokládá se</w:t>
      </w:r>
      <w:r w:rsidR="000A5CB9" w:rsidRPr="00A82DCC">
        <w:rPr>
          <w:lang w:val="cs-CZ"/>
        </w:rPr>
        <w:t>.</w:t>
      </w:r>
    </w:p>
    <w:p w:rsidR="000A5CB9" w:rsidRPr="00A82DCC" w:rsidRDefault="00A373B3" w:rsidP="003B680C">
      <w:pPr>
        <w:pStyle w:val="Nadpis3"/>
        <w:ind w:left="567" w:hanging="567"/>
        <w:rPr>
          <w:lang w:val="cs-CZ"/>
        </w:rPr>
      </w:pPr>
      <w:bookmarkStart w:id="69" w:name="_Toc66255075"/>
      <w:r>
        <w:rPr>
          <w:lang w:val="cs-CZ"/>
        </w:rPr>
        <w:lastRenderedPageBreak/>
        <w:t>napojení staveniště na stávající dopravní a technickou infrastrukturu</w:t>
      </w:r>
      <w:bookmarkEnd w:id="69"/>
    </w:p>
    <w:p w:rsidR="000A5CB9" w:rsidRPr="00A82DCC" w:rsidRDefault="00A373B3" w:rsidP="00B7368E">
      <w:pPr>
        <w:rPr>
          <w:lang w:val="cs-CZ"/>
        </w:rPr>
      </w:pPr>
      <w:r w:rsidRPr="00A82DCC">
        <w:t>Stavba nevyžaduje napojení na</w:t>
      </w:r>
      <w:r>
        <w:t xml:space="preserve"> </w:t>
      </w:r>
      <w:r w:rsidRPr="00A82DCC">
        <w:t>dopravní ani technickou infrastrukturu. Příjezd na staveniště je zajištěn po stávajících komunikacích</w:t>
      </w:r>
      <w:r w:rsidR="000A5CB9" w:rsidRPr="00A82DCC">
        <w:rPr>
          <w:lang w:val="cs-CZ"/>
        </w:rPr>
        <w:t>.</w:t>
      </w:r>
    </w:p>
    <w:p w:rsidR="000A5CB9" w:rsidRPr="00A82DCC" w:rsidRDefault="00A373B3" w:rsidP="003B680C">
      <w:pPr>
        <w:pStyle w:val="Nadpis3"/>
        <w:ind w:left="567" w:hanging="567"/>
        <w:rPr>
          <w:lang w:val="cs-CZ"/>
        </w:rPr>
      </w:pPr>
      <w:bookmarkStart w:id="70" w:name="_Toc66255076"/>
      <w:r>
        <w:rPr>
          <w:lang w:val="cs-CZ"/>
        </w:rPr>
        <w:t>vliv provádění stavby na okolní pozemky</w:t>
      </w:r>
      <w:bookmarkEnd w:id="70"/>
    </w:p>
    <w:p w:rsidR="00A01159" w:rsidRDefault="00A01159" w:rsidP="006A503C">
      <w:pPr>
        <w:spacing w:line="276" w:lineRule="auto"/>
        <w:rPr>
          <w:lang w:val="cs-CZ"/>
        </w:rPr>
      </w:pPr>
      <w:r>
        <w:rPr>
          <w:lang w:val="cs-CZ"/>
        </w:rPr>
        <w:t>Navrhovaná stavba nebude mít vliv na okolní pozemky</w:t>
      </w:r>
      <w:r w:rsidR="000A5CB9" w:rsidRPr="00A82DCC">
        <w:rPr>
          <w:lang w:val="cs-CZ"/>
        </w:rPr>
        <w:t>.</w:t>
      </w:r>
    </w:p>
    <w:p w:rsidR="00A01159" w:rsidRPr="00A01159" w:rsidRDefault="00A01159" w:rsidP="00A01159">
      <w:pPr>
        <w:pStyle w:val="Nadpis3"/>
        <w:ind w:left="567" w:hanging="567"/>
        <w:rPr>
          <w:lang w:val="cs-CZ"/>
        </w:rPr>
      </w:pPr>
      <w:bookmarkStart w:id="71" w:name="_Toc66255077"/>
      <w:r>
        <w:rPr>
          <w:lang w:val="cs-CZ"/>
        </w:rPr>
        <w:t>ochrana okolí staveniště a požadavky na související asanace</w:t>
      </w:r>
      <w:bookmarkEnd w:id="71"/>
    </w:p>
    <w:p w:rsidR="00A01159" w:rsidRDefault="00A01159" w:rsidP="005A55A9">
      <w:pPr>
        <w:rPr>
          <w:lang w:val="cs-CZ"/>
        </w:rPr>
      </w:pPr>
      <w:r w:rsidRPr="00A82DCC">
        <w:rPr>
          <w:lang w:val="cs-CZ"/>
        </w:rPr>
        <w:t>Veškeré prostory stavby musí být zajištěny proti vstupu nepovolaných osob. Při výstavbě nesmí docházet k ohrožování a nadměrnému obtěžování okolí, zvláště hlukem, prachem apod., k ohrožování bezpečnosti provozu na pozemních komunikacích, dále k znečišťování pozemních komunikací, ovzduší a vod, k omezování přístupu k přilehlým stavbám nebo pozemkům, k sítím technického vybavení a požárním zařízením. Pracoviště, stroje a technická zařízení s nebezpečím ohrožení osob musí být opatřeny bezpečnostním označením, popřípadě signalizačním zařízením (bezpečnostní barvy, značky, tabulky, světelné a akustické signály) dle § 8 odst. 1 vyhlášky ČÚBP č.48/1982 Sb. ve znění pozdějších předpisů. Bezpečnostní označení a signály nenahrazují ochranná zařízení a musí být rozpoznatelná</w:t>
      </w:r>
      <w:r>
        <w:rPr>
          <w:lang w:val="cs-CZ"/>
        </w:rPr>
        <w:t>.</w:t>
      </w:r>
    </w:p>
    <w:p w:rsidR="00A01159" w:rsidRPr="00A01159" w:rsidRDefault="00A01159" w:rsidP="00A01159">
      <w:pPr>
        <w:pStyle w:val="Nadpis3"/>
        <w:ind w:left="567" w:hanging="567"/>
        <w:rPr>
          <w:lang w:val="cs-CZ"/>
        </w:rPr>
      </w:pPr>
      <w:bookmarkStart w:id="72" w:name="_Toc66255078"/>
      <w:r>
        <w:rPr>
          <w:lang w:val="cs-CZ"/>
        </w:rPr>
        <w:t>maximální dočasné a trvalé zábory staveniště</w:t>
      </w:r>
      <w:bookmarkEnd w:id="72"/>
    </w:p>
    <w:p w:rsidR="00A01159" w:rsidRDefault="00A01159" w:rsidP="005A55A9">
      <w:pPr>
        <w:spacing w:line="276" w:lineRule="auto"/>
        <w:rPr>
          <w:lang w:val="cs-CZ"/>
        </w:rPr>
      </w:pPr>
      <w:r w:rsidRPr="004D68AD">
        <w:rPr>
          <w:lang w:val="cs-CZ"/>
        </w:rPr>
        <w:t>Pro staveniště nebude vyjmuta plocha ze ZPF</w:t>
      </w:r>
      <w:r>
        <w:rPr>
          <w:lang w:val="cs-CZ"/>
        </w:rPr>
        <w:t>.</w:t>
      </w:r>
    </w:p>
    <w:p w:rsidR="00A01159" w:rsidRPr="00A01159" w:rsidRDefault="00A01159" w:rsidP="00A01159">
      <w:pPr>
        <w:pStyle w:val="Nadpis3"/>
        <w:ind w:left="567" w:hanging="567"/>
        <w:rPr>
          <w:lang w:val="cs-CZ"/>
        </w:rPr>
      </w:pPr>
      <w:bookmarkStart w:id="73" w:name="_Toc66255079"/>
      <w:r>
        <w:rPr>
          <w:lang w:val="cs-CZ"/>
        </w:rPr>
        <w:t>požadavky na bezbariérové obchozí trasy</w:t>
      </w:r>
      <w:bookmarkEnd w:id="73"/>
    </w:p>
    <w:p w:rsidR="00A01159" w:rsidRDefault="00A01159" w:rsidP="005A55A9">
      <w:pPr>
        <w:spacing w:line="276" w:lineRule="auto"/>
        <w:rPr>
          <w:lang w:val="cs-CZ"/>
        </w:rPr>
      </w:pPr>
      <w:r>
        <w:rPr>
          <w:lang w:val="cs-CZ"/>
        </w:rPr>
        <w:t>Nejsou kladeny žádné požadavky.</w:t>
      </w:r>
    </w:p>
    <w:p w:rsidR="00FF1CB0" w:rsidRDefault="00FF1CB0" w:rsidP="005A55A9">
      <w:pPr>
        <w:spacing w:line="276" w:lineRule="auto"/>
        <w:rPr>
          <w:lang w:val="cs-CZ"/>
        </w:rPr>
      </w:pPr>
    </w:p>
    <w:p w:rsidR="00FF1CB0" w:rsidRDefault="00FF1CB0" w:rsidP="005A55A9">
      <w:pPr>
        <w:spacing w:line="276" w:lineRule="auto"/>
        <w:rPr>
          <w:lang w:val="cs-CZ"/>
        </w:rPr>
      </w:pPr>
    </w:p>
    <w:p w:rsidR="00A01159" w:rsidRPr="00A01159" w:rsidRDefault="00A01159" w:rsidP="00A01159">
      <w:pPr>
        <w:pStyle w:val="Nadpis3"/>
        <w:ind w:left="567" w:hanging="567"/>
        <w:rPr>
          <w:lang w:val="cs-CZ"/>
        </w:rPr>
      </w:pPr>
      <w:bookmarkStart w:id="74" w:name="_Toc66255080"/>
      <w:r>
        <w:rPr>
          <w:lang w:val="cs-CZ"/>
        </w:rPr>
        <w:t>maximální produkovaná množství a druhy odpadů a emisí při výstavbě, jejich likvidace</w:t>
      </w:r>
      <w:bookmarkEnd w:id="74"/>
    </w:p>
    <w:p w:rsidR="008A115E" w:rsidRDefault="008A115E" w:rsidP="005A55A9">
      <w:pPr>
        <w:rPr>
          <w:color w:val="FF0000"/>
          <w:lang w:val="cs-CZ"/>
        </w:rPr>
      </w:pPr>
    </w:p>
    <w:p w:rsidR="008A115E" w:rsidRPr="00320ECE" w:rsidRDefault="008A115E" w:rsidP="008A115E">
      <w:pPr>
        <w:rPr>
          <w:lang w:val="cs-CZ"/>
        </w:rPr>
      </w:pPr>
      <w:r w:rsidRPr="00320ECE">
        <w:rPr>
          <w:lang w:val="cs-CZ"/>
        </w:rPr>
        <w:t>Běžný komunální odpad vyplývající z provozu a užívání stavby, bude separován do kontejnerů na domovní, popřípadě tříděný odpad  s následným odvozem na řízenou skládku.</w:t>
      </w:r>
    </w:p>
    <w:p w:rsidR="008A115E" w:rsidRPr="00733FA7" w:rsidRDefault="008A115E" w:rsidP="008A115E">
      <w:pPr>
        <w:tabs>
          <w:tab w:val="left" w:pos="7082"/>
        </w:tabs>
        <w:ind w:right="102"/>
        <w:rPr>
          <w:rFonts w:cs="Arial"/>
        </w:rPr>
      </w:pPr>
      <w:r w:rsidRPr="00733FA7">
        <w:rPr>
          <w:rFonts w:cs="Arial"/>
        </w:rPr>
        <w:t xml:space="preserve">Stavba nebude mít negativní dopad na životní prostředí. Na předmětnou investici není nutné zpracovávat dokumentace „Hodnocení vlivu stavby na ŽP“ ve smyslu zákona číslo </w:t>
      </w:r>
      <w:r w:rsidRPr="00733FA7">
        <w:rPr>
          <w:rFonts w:cs="Arial"/>
          <w:b/>
          <w:bCs/>
        </w:rPr>
        <w:t>100/2001</w:t>
      </w:r>
      <w:r w:rsidRPr="00733FA7">
        <w:rPr>
          <w:rFonts w:cs="Arial"/>
        </w:rPr>
        <w:t xml:space="preserve"> Sb. </w:t>
      </w:r>
    </w:p>
    <w:p w:rsidR="008A115E" w:rsidRPr="00733FA7" w:rsidRDefault="008A115E" w:rsidP="008A115E">
      <w:pPr>
        <w:tabs>
          <w:tab w:val="left" w:pos="7082"/>
        </w:tabs>
        <w:ind w:right="102"/>
        <w:rPr>
          <w:rFonts w:cs="Arial"/>
        </w:rPr>
      </w:pPr>
      <w:r w:rsidRPr="00733FA7">
        <w:rPr>
          <w:rFonts w:cs="Arial"/>
        </w:rPr>
        <w:t xml:space="preserve">Při provádění stavby se nepředpokládá žádná větší zátěž na životní prostředí. Zhotovitel stavebních prací je povinen užívat jen takové stroje a mechanizaci, jejichž hlučnost </w:t>
      </w:r>
      <w:r w:rsidRPr="00733FA7">
        <w:rPr>
          <w:rFonts w:cs="Arial"/>
        </w:rPr>
        <w:lastRenderedPageBreak/>
        <w:t xml:space="preserve">nepřekračuje hodnoty stanovené hygienickými předpisy. Dodavatel zajistí očištění vozidel, aby nedocházelo ke znečištění veřejných komunikací a bude dbát na to, aby omezil prašnost a další negativní vlivy na minimum a stejně tak, aby byl dodržována doba nočního klidu. Stavební suť vzniklá při výstavbě musí být odvezena na skládku v souladu s platným zákonem č. </w:t>
      </w:r>
      <w:r w:rsidRPr="00733FA7">
        <w:rPr>
          <w:rFonts w:cs="Arial"/>
          <w:b/>
          <w:bCs/>
        </w:rPr>
        <w:t>106/2005</w:t>
      </w:r>
      <w:r w:rsidRPr="00733FA7">
        <w:rPr>
          <w:rFonts w:cs="Arial"/>
        </w:rPr>
        <w:t xml:space="preserve"> Sb. Úplné znění zákona č. </w:t>
      </w:r>
      <w:r w:rsidRPr="00733FA7">
        <w:rPr>
          <w:rFonts w:cs="Arial"/>
          <w:b/>
          <w:bCs/>
        </w:rPr>
        <w:t xml:space="preserve">541/2020 </w:t>
      </w:r>
      <w:r w:rsidRPr="00733FA7">
        <w:rPr>
          <w:rFonts w:cs="Arial"/>
        </w:rPr>
        <w:t xml:space="preserve">Sb. o odpadovém hospodářství včetně všech prováděných změn. </w:t>
      </w:r>
    </w:p>
    <w:p w:rsidR="008A115E" w:rsidRPr="00733FA7" w:rsidRDefault="008A115E" w:rsidP="008A115E">
      <w:pPr>
        <w:tabs>
          <w:tab w:val="left" w:pos="7082"/>
        </w:tabs>
        <w:ind w:right="102"/>
        <w:rPr>
          <w:rFonts w:cs="Arial"/>
        </w:rPr>
      </w:pPr>
      <w:r w:rsidRPr="00733FA7">
        <w:rPr>
          <w:rFonts w:cs="Arial"/>
        </w:rPr>
        <w:t xml:space="preserve">Způsob zajištění ochrany zdraví a bezpečnosti pracovníků - dodavatelská firma prováděcí stavbu se bude řídit zákonem č. </w:t>
      </w:r>
      <w:r w:rsidRPr="00733FA7">
        <w:rPr>
          <w:rFonts w:cs="Arial"/>
          <w:b/>
          <w:bCs/>
        </w:rPr>
        <w:t>309/2006</w:t>
      </w:r>
      <w:r w:rsidRPr="00733FA7">
        <w:rPr>
          <w:rFonts w:cs="Arial"/>
        </w:rPr>
        <w:t xml:space="preserve"> Sb. a své pracovníky podle tohoto zákona řádně zaškolí. </w:t>
      </w:r>
    </w:p>
    <w:p w:rsidR="008A115E" w:rsidRPr="00733FA7" w:rsidRDefault="008A115E" w:rsidP="008A115E">
      <w:pPr>
        <w:tabs>
          <w:tab w:val="left" w:pos="7082"/>
        </w:tabs>
        <w:ind w:right="102"/>
        <w:rPr>
          <w:rFonts w:cs="Arial"/>
          <w:szCs w:val="24"/>
        </w:rPr>
      </w:pPr>
    </w:p>
    <w:p w:rsidR="008A115E" w:rsidRPr="00733FA7" w:rsidRDefault="008A115E" w:rsidP="008A115E">
      <w:pPr>
        <w:tabs>
          <w:tab w:val="left" w:pos="7082"/>
        </w:tabs>
        <w:ind w:right="102"/>
        <w:rPr>
          <w:rFonts w:cs="Arial"/>
          <w:b/>
          <w:szCs w:val="24"/>
        </w:rPr>
      </w:pPr>
      <w:r w:rsidRPr="00733FA7">
        <w:rPr>
          <w:rFonts w:cs="Arial"/>
          <w:b/>
          <w:szCs w:val="24"/>
        </w:rPr>
        <w:t>Likvidace odpadů</w:t>
      </w:r>
    </w:p>
    <w:p w:rsidR="008A115E" w:rsidRPr="00733FA7" w:rsidRDefault="008A115E" w:rsidP="008A115E">
      <w:pPr>
        <w:tabs>
          <w:tab w:val="num" w:pos="851"/>
        </w:tabs>
        <w:rPr>
          <w:rFonts w:cs="Arial"/>
        </w:rPr>
      </w:pPr>
      <w:r w:rsidRPr="00733FA7">
        <w:rPr>
          <w:rFonts w:cs="Arial"/>
          <w:b/>
        </w:rPr>
        <w:t>Odpady</w:t>
      </w:r>
      <w:r w:rsidRPr="00733FA7">
        <w:rPr>
          <w:rFonts w:cs="Arial"/>
        </w:rPr>
        <w:t xml:space="preserve"> – Stavební odpad v průběhu výstavby bude zhotovitelem likvidován v souladu s platnou legislativou. </w:t>
      </w:r>
    </w:p>
    <w:p w:rsidR="008A115E" w:rsidRPr="00733FA7" w:rsidRDefault="008A115E" w:rsidP="008A115E">
      <w:pPr>
        <w:ind w:firstLine="708"/>
        <w:rPr>
          <w:rFonts w:cs="Arial"/>
        </w:rPr>
      </w:pPr>
      <w:r w:rsidRPr="00733FA7">
        <w:rPr>
          <w:rFonts w:cs="Arial"/>
        </w:rPr>
        <w:t>Tento odpad zahrnuje především obaly ze spotřebovávaného stavebního materiálu, různé úlomky cihel či betonu, odřezky trubního vedení instalací TZB, zbytky elektroinstalačního materiálu apod.</w:t>
      </w:r>
    </w:p>
    <w:p w:rsidR="008A115E" w:rsidRPr="00733FA7" w:rsidRDefault="008A115E" w:rsidP="008A115E">
      <w:pPr>
        <w:ind w:firstLine="708"/>
        <w:rPr>
          <w:rFonts w:cs="Arial"/>
        </w:rPr>
      </w:pPr>
      <w:r w:rsidRPr="00733FA7">
        <w:rPr>
          <w:rFonts w:cs="Arial"/>
        </w:rPr>
        <w:t>Jednorázový stavební odpad vzniklý při výstavbě (zatřídění dle zákona č. 541/2020 sb.) bude likvidován takto : - odpadní obaly kat. 0, stavební a demoliční odpady kat. 0 odevzdáním do sběrny nebo uložením na veřejnou řízenou skládku.</w:t>
      </w:r>
    </w:p>
    <w:p w:rsidR="008A115E" w:rsidRPr="00733FA7" w:rsidRDefault="008A115E" w:rsidP="008A115E">
      <w:pPr>
        <w:ind w:firstLine="708"/>
        <w:rPr>
          <w:rFonts w:cs="Arial"/>
          <w:b/>
        </w:rPr>
      </w:pPr>
      <w:r w:rsidRPr="00733FA7">
        <w:rPr>
          <w:rFonts w:cs="Arial"/>
          <w:b/>
        </w:rPr>
        <w:t>Poviností původce odpadů je ve smyslu §15 odst.(2) písm. f) zákona, zajistit nejvyšší možnou míru opětovného využití a recyklaci vybouraných a použitých materiálů, vedlejších produktů a stavebních a demoličních odpadů). Respektive povinnost původce vymezenou §15 odst. (2) písm.c) zákona (zajistit předání jím nezpracovaných odpadů do zařízení určeného pro nakládání s odpady v souladu s odpadovým hospodářstvím pomocí smlouvy.</w:t>
      </w:r>
    </w:p>
    <w:p w:rsidR="008A115E" w:rsidRPr="00733FA7" w:rsidRDefault="008A115E" w:rsidP="008A115E">
      <w:pPr>
        <w:ind w:firstLine="708"/>
        <w:rPr>
          <w:rFonts w:cs="Arial"/>
        </w:rPr>
      </w:pPr>
      <w:r w:rsidRPr="00733FA7">
        <w:rPr>
          <w:rFonts w:cs="Arial"/>
        </w:rPr>
        <w:t xml:space="preserve">Všechna zemina z výkopových prací bude využita při terénních úpravách, případný přebytek bude odvezen na skládku. </w:t>
      </w:r>
    </w:p>
    <w:p w:rsidR="008A115E" w:rsidRPr="00733FA7" w:rsidRDefault="008A115E" w:rsidP="008A115E">
      <w:pPr>
        <w:ind w:firstLine="708"/>
        <w:rPr>
          <w:rFonts w:cs="Arial"/>
        </w:rPr>
      </w:pPr>
      <w:r w:rsidRPr="00733FA7">
        <w:rPr>
          <w:rFonts w:cs="Arial"/>
        </w:rPr>
        <w:t xml:space="preserve">Základním legislativním předpisem v oblasti nakládání s odpady je Zákon č. 541/2020 Sb., na který navazují další zákony a vyhlášky, upravující povinnosti právnických a fyzických osob při nakládání s odpady a podmínky pro předcházení vzniku odpadů. </w:t>
      </w:r>
    </w:p>
    <w:p w:rsidR="008A115E" w:rsidRPr="00733FA7" w:rsidRDefault="008A115E" w:rsidP="008A115E">
      <w:pPr>
        <w:ind w:firstLine="708"/>
        <w:rPr>
          <w:rFonts w:cs="Arial"/>
        </w:rPr>
      </w:pPr>
      <w:r w:rsidRPr="00733FA7">
        <w:rPr>
          <w:rFonts w:cs="Arial"/>
        </w:rPr>
        <w:t xml:space="preserve">Jedná se o: - povinnosti při nakládání s odpady </w:t>
      </w:r>
    </w:p>
    <w:p w:rsidR="008A115E" w:rsidRPr="00733FA7" w:rsidRDefault="008A115E" w:rsidP="008A115E">
      <w:pPr>
        <w:ind w:firstLine="708"/>
        <w:rPr>
          <w:rFonts w:cs="Arial"/>
        </w:rPr>
      </w:pPr>
      <w:r w:rsidRPr="00733FA7">
        <w:rPr>
          <w:rFonts w:cs="Arial"/>
        </w:rPr>
        <w:t xml:space="preserve">- povinnost zařadit odpady podle druhů a kategorií stanovených v "Katalogu odpadů" </w:t>
      </w:r>
    </w:p>
    <w:p w:rsidR="008A115E" w:rsidRPr="00733FA7" w:rsidRDefault="008A115E" w:rsidP="008A115E">
      <w:pPr>
        <w:ind w:firstLine="708"/>
        <w:rPr>
          <w:rFonts w:cs="Arial"/>
        </w:rPr>
      </w:pPr>
      <w:r w:rsidRPr="00733FA7">
        <w:rPr>
          <w:rFonts w:cs="Arial"/>
        </w:rPr>
        <w:t>- povinnosti při úpravě, využívání a zneškodňování odpadů</w:t>
      </w:r>
    </w:p>
    <w:p w:rsidR="008A115E" w:rsidRPr="00733FA7" w:rsidRDefault="008A115E" w:rsidP="008A115E">
      <w:pPr>
        <w:ind w:firstLine="708"/>
        <w:rPr>
          <w:rFonts w:cs="Arial"/>
        </w:rPr>
      </w:pPr>
      <w:r w:rsidRPr="00733FA7">
        <w:rPr>
          <w:rFonts w:cs="Arial"/>
        </w:rPr>
        <w:t>- povinnosti při přepravě a dopravě odpadů</w:t>
      </w:r>
    </w:p>
    <w:p w:rsidR="008A115E" w:rsidRPr="00733FA7" w:rsidRDefault="008A115E" w:rsidP="008A115E">
      <w:pPr>
        <w:ind w:firstLine="708"/>
        <w:rPr>
          <w:rFonts w:cs="Arial"/>
        </w:rPr>
      </w:pPr>
      <w:r w:rsidRPr="00733FA7">
        <w:rPr>
          <w:rFonts w:cs="Arial"/>
        </w:rPr>
        <w:t>- evidence a ohlašování odpadů</w:t>
      </w:r>
    </w:p>
    <w:p w:rsidR="008A115E" w:rsidRPr="00733FA7" w:rsidRDefault="008A115E" w:rsidP="008A115E">
      <w:pPr>
        <w:ind w:firstLine="708"/>
        <w:rPr>
          <w:rFonts w:cs="Arial"/>
        </w:rPr>
      </w:pPr>
      <w:r w:rsidRPr="00733FA7">
        <w:rPr>
          <w:rFonts w:cs="Arial"/>
        </w:rPr>
        <w:lastRenderedPageBreak/>
        <w:t xml:space="preserve">- stanoví pravomoc a působnost ministerstev a jiných správních úřadů při výkonu státní správy v oblasti nakládání s odpady </w:t>
      </w:r>
    </w:p>
    <w:p w:rsidR="008A115E" w:rsidRPr="00733FA7" w:rsidRDefault="008A115E" w:rsidP="008A115E">
      <w:pPr>
        <w:ind w:firstLine="708"/>
        <w:rPr>
          <w:rFonts w:cs="Arial"/>
        </w:rPr>
      </w:pPr>
      <w:r w:rsidRPr="00733FA7">
        <w:rPr>
          <w:rFonts w:cs="Arial"/>
        </w:rPr>
        <w:t xml:space="preserve">Na základě platných předpisů, které upravují nakládání s odpady, je možno formulovat základní povinnosti účastníků výstavby pro oblast odpadového hospodářství: </w:t>
      </w:r>
    </w:p>
    <w:p w:rsidR="008A115E" w:rsidRPr="00733FA7" w:rsidRDefault="008A115E" w:rsidP="008A115E">
      <w:pPr>
        <w:ind w:firstLine="708"/>
        <w:rPr>
          <w:rFonts w:cs="Arial"/>
        </w:rPr>
      </w:pPr>
      <w:r w:rsidRPr="00733FA7">
        <w:rPr>
          <w:rFonts w:cs="Arial"/>
        </w:rPr>
        <w:t xml:space="preserve">- zhotovitel stavebních prací musí nakládat s odpady pouze způsobem stanoveným v zákoně a předpisy vydanými k jeho provedení, vést předepsanou evidenci odpadů </w:t>
      </w:r>
    </w:p>
    <w:p w:rsidR="008A115E" w:rsidRPr="00733FA7" w:rsidRDefault="008A115E" w:rsidP="008A115E">
      <w:pPr>
        <w:ind w:firstLine="708"/>
        <w:rPr>
          <w:rFonts w:cs="Arial"/>
        </w:rPr>
      </w:pPr>
      <w:r w:rsidRPr="00733FA7">
        <w:rPr>
          <w:rFonts w:cs="Arial"/>
        </w:rPr>
        <w:t xml:space="preserve">- při manipulaci s odpady je třeba zajistit podmínky pro bezpečnost práce, ochranu zdraví a ochranu životního prostředí </w:t>
      </w:r>
    </w:p>
    <w:p w:rsidR="008A115E" w:rsidRPr="00733FA7" w:rsidRDefault="008A115E" w:rsidP="008A115E">
      <w:pPr>
        <w:ind w:firstLine="708"/>
        <w:rPr>
          <w:rFonts w:cs="Arial"/>
        </w:rPr>
      </w:pPr>
      <w:r w:rsidRPr="00733FA7">
        <w:rPr>
          <w:rFonts w:cs="Arial"/>
        </w:rPr>
        <w:t>- veškerá manipulace s odpady musí probíhat podle daných předpisů, zejména se jedná o likvidaci nebezpečných odpadů</w:t>
      </w:r>
    </w:p>
    <w:p w:rsidR="008A115E" w:rsidRPr="00733FA7" w:rsidRDefault="008A115E" w:rsidP="008A115E">
      <w:pPr>
        <w:ind w:firstLine="708"/>
        <w:rPr>
          <w:rFonts w:cs="Arial"/>
        </w:rPr>
      </w:pPr>
      <w:r w:rsidRPr="00733FA7">
        <w:rPr>
          <w:rFonts w:cs="Arial"/>
        </w:rPr>
        <w:t xml:space="preserve">- zhotovitel stavebních prací musí zajistit pravidelnou kontrolu stavebních mechanizmů s tím, že pokud dojde k úniku ropných látek do zeminy, je nutné tuto kontaminovanou zeminu ihned vytěžit a zajistit její dekontaminaci </w:t>
      </w:r>
    </w:p>
    <w:p w:rsidR="008A115E" w:rsidRPr="00733FA7" w:rsidRDefault="008A115E" w:rsidP="008A115E">
      <w:pPr>
        <w:ind w:firstLine="708"/>
        <w:rPr>
          <w:rFonts w:cs="Arial"/>
        </w:rPr>
      </w:pPr>
      <w:r w:rsidRPr="00733FA7">
        <w:rPr>
          <w:rFonts w:cs="Arial"/>
        </w:rPr>
        <w:t xml:space="preserve">- odpady musí být zneškodňovány na zařízeních k tomu určených (skládkách, spalovnách), případně mohou být předány jiné odborné firmě ke zneškodnění </w:t>
      </w:r>
    </w:p>
    <w:p w:rsidR="008A115E" w:rsidRPr="00733FA7" w:rsidRDefault="008A115E" w:rsidP="008A115E">
      <w:pPr>
        <w:ind w:firstLine="708"/>
        <w:rPr>
          <w:rFonts w:cs="Arial"/>
        </w:rPr>
      </w:pPr>
      <w:r w:rsidRPr="00733FA7">
        <w:rPr>
          <w:rFonts w:cs="Arial"/>
        </w:rPr>
        <w:t xml:space="preserve">- nakládat s nebezpečnými odpady může pouze právnická nebo fyzická osoba oprávněná k podnikání na základě autorizace </w:t>
      </w:r>
    </w:p>
    <w:p w:rsidR="000435C9" w:rsidRPr="00733FA7" w:rsidRDefault="000435C9" w:rsidP="000435C9">
      <w:pPr>
        <w:spacing w:line="276" w:lineRule="auto"/>
        <w:ind w:firstLine="708"/>
        <w:rPr>
          <w:rFonts w:cs="Arial"/>
        </w:rPr>
      </w:pPr>
      <w:r w:rsidRPr="00733FA7">
        <w:rPr>
          <w:rFonts w:cs="Arial"/>
        </w:rPr>
        <w:t xml:space="preserve">Nakládání s odpady kategorie se bude řídit následujícími principy: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686"/>
        <w:gridCol w:w="1701"/>
        <w:gridCol w:w="2439"/>
      </w:tblGrid>
      <w:tr w:rsidR="000435C9" w:rsidRPr="00733FA7" w:rsidTr="00211BE9">
        <w:tc>
          <w:tcPr>
            <w:tcW w:w="1384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 xml:space="preserve">Kód odpadu  </w:t>
            </w:r>
          </w:p>
        </w:tc>
        <w:tc>
          <w:tcPr>
            <w:tcW w:w="3686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název odpadu</w:t>
            </w:r>
          </w:p>
        </w:tc>
        <w:tc>
          <w:tcPr>
            <w:tcW w:w="1701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množství (t)</w:t>
            </w:r>
          </w:p>
        </w:tc>
        <w:tc>
          <w:tcPr>
            <w:tcW w:w="2439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předpokládaný způsob nakládání s odpadem</w:t>
            </w:r>
          </w:p>
        </w:tc>
      </w:tr>
      <w:tr w:rsidR="000435C9" w:rsidRPr="00733FA7" w:rsidTr="00211BE9">
        <w:tc>
          <w:tcPr>
            <w:tcW w:w="1384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30105</w:t>
            </w:r>
          </w:p>
        </w:tc>
        <w:tc>
          <w:tcPr>
            <w:tcW w:w="3686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Piliny, hobliny, odřezky, dřevo</w:t>
            </w:r>
          </w:p>
        </w:tc>
        <w:tc>
          <w:tcPr>
            <w:tcW w:w="1701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 w:rsidRPr="00733FA7">
              <w:rPr>
                <w:rFonts w:cs="Arial"/>
              </w:rPr>
              <w:t>0,</w:t>
            </w:r>
            <w:r>
              <w:rPr>
                <w:rFonts w:cs="Arial"/>
              </w:rPr>
              <w:t>1</w:t>
            </w:r>
          </w:p>
        </w:tc>
        <w:tc>
          <w:tcPr>
            <w:tcW w:w="2439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štěpkování</w:t>
            </w:r>
          </w:p>
        </w:tc>
      </w:tr>
      <w:tr w:rsidR="000435C9" w:rsidRPr="00733FA7" w:rsidTr="00211BE9">
        <w:tc>
          <w:tcPr>
            <w:tcW w:w="1384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120101</w:t>
            </w:r>
          </w:p>
        </w:tc>
        <w:tc>
          <w:tcPr>
            <w:tcW w:w="3686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Piliny a třísky železných kovů</w:t>
            </w:r>
          </w:p>
        </w:tc>
        <w:tc>
          <w:tcPr>
            <w:tcW w:w="1701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 w:rsidRPr="00733FA7">
              <w:rPr>
                <w:rFonts w:cs="Arial"/>
              </w:rPr>
              <w:t>0,</w:t>
            </w:r>
            <w:r>
              <w:rPr>
                <w:rFonts w:cs="Arial"/>
              </w:rPr>
              <w:t>1</w:t>
            </w:r>
          </w:p>
        </w:tc>
        <w:tc>
          <w:tcPr>
            <w:tcW w:w="2439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kovošrot</w:t>
            </w:r>
          </w:p>
        </w:tc>
      </w:tr>
      <w:tr w:rsidR="000435C9" w:rsidRPr="00733FA7" w:rsidTr="00211BE9">
        <w:tc>
          <w:tcPr>
            <w:tcW w:w="1384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120113</w:t>
            </w:r>
          </w:p>
        </w:tc>
        <w:tc>
          <w:tcPr>
            <w:tcW w:w="3686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Odpady ze svařování</w:t>
            </w:r>
          </w:p>
        </w:tc>
        <w:tc>
          <w:tcPr>
            <w:tcW w:w="1701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0,1</w:t>
            </w:r>
          </w:p>
        </w:tc>
        <w:tc>
          <w:tcPr>
            <w:tcW w:w="2439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kovošrot</w:t>
            </w:r>
          </w:p>
        </w:tc>
      </w:tr>
      <w:tr w:rsidR="000435C9" w:rsidRPr="00733FA7" w:rsidTr="00211BE9">
        <w:tc>
          <w:tcPr>
            <w:tcW w:w="1384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150102</w:t>
            </w:r>
          </w:p>
        </w:tc>
        <w:tc>
          <w:tcPr>
            <w:tcW w:w="3686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Plastové obaly</w:t>
            </w:r>
          </w:p>
        </w:tc>
        <w:tc>
          <w:tcPr>
            <w:tcW w:w="1701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 w:rsidRPr="00733FA7">
              <w:rPr>
                <w:rFonts w:cs="Arial"/>
              </w:rPr>
              <w:t>0,</w:t>
            </w:r>
            <w:r>
              <w:rPr>
                <w:rFonts w:cs="Arial"/>
              </w:rPr>
              <w:t>2</w:t>
            </w:r>
          </w:p>
        </w:tc>
        <w:tc>
          <w:tcPr>
            <w:tcW w:w="2439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recyklace</w:t>
            </w:r>
          </w:p>
        </w:tc>
      </w:tr>
      <w:tr w:rsidR="000435C9" w:rsidRPr="00733FA7" w:rsidTr="00211BE9">
        <w:tc>
          <w:tcPr>
            <w:tcW w:w="1384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150106</w:t>
            </w:r>
          </w:p>
        </w:tc>
        <w:tc>
          <w:tcPr>
            <w:tcW w:w="3686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 xml:space="preserve">Směsné obaly </w:t>
            </w:r>
          </w:p>
        </w:tc>
        <w:tc>
          <w:tcPr>
            <w:tcW w:w="1701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 w:rsidRPr="00733FA7">
              <w:rPr>
                <w:rFonts w:cs="Arial"/>
              </w:rPr>
              <w:t>0,</w:t>
            </w:r>
            <w:r>
              <w:rPr>
                <w:rFonts w:cs="Arial"/>
              </w:rPr>
              <w:t>2</w:t>
            </w:r>
          </w:p>
        </w:tc>
        <w:tc>
          <w:tcPr>
            <w:tcW w:w="2439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recyklace</w:t>
            </w:r>
          </w:p>
        </w:tc>
      </w:tr>
      <w:tr w:rsidR="000435C9" w:rsidRPr="00733FA7" w:rsidTr="00211BE9">
        <w:tc>
          <w:tcPr>
            <w:tcW w:w="1384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170101</w:t>
            </w:r>
          </w:p>
        </w:tc>
        <w:tc>
          <w:tcPr>
            <w:tcW w:w="3686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Beton</w:t>
            </w:r>
          </w:p>
        </w:tc>
        <w:tc>
          <w:tcPr>
            <w:tcW w:w="1701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0,2</w:t>
            </w:r>
          </w:p>
        </w:tc>
        <w:tc>
          <w:tcPr>
            <w:tcW w:w="2439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recyklace, skládka</w:t>
            </w:r>
          </w:p>
        </w:tc>
      </w:tr>
      <w:tr w:rsidR="000435C9" w:rsidRPr="00733FA7" w:rsidTr="00211BE9">
        <w:trPr>
          <w:trHeight w:val="41"/>
        </w:trPr>
        <w:tc>
          <w:tcPr>
            <w:tcW w:w="1384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170102</w:t>
            </w:r>
          </w:p>
        </w:tc>
        <w:tc>
          <w:tcPr>
            <w:tcW w:w="3686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Cihly</w:t>
            </w:r>
          </w:p>
        </w:tc>
        <w:tc>
          <w:tcPr>
            <w:tcW w:w="1701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0,2</w:t>
            </w:r>
          </w:p>
        </w:tc>
        <w:tc>
          <w:tcPr>
            <w:tcW w:w="2439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recyklace, skládka</w:t>
            </w:r>
          </w:p>
        </w:tc>
      </w:tr>
      <w:tr w:rsidR="000435C9" w:rsidRPr="00733FA7" w:rsidTr="00211BE9">
        <w:trPr>
          <w:trHeight w:val="34"/>
        </w:trPr>
        <w:tc>
          <w:tcPr>
            <w:tcW w:w="1384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170107</w:t>
            </w:r>
          </w:p>
        </w:tc>
        <w:tc>
          <w:tcPr>
            <w:tcW w:w="3686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Směsi nebo oddělené frakce betonu, cihel, tašek a ker. výrobků</w:t>
            </w:r>
          </w:p>
        </w:tc>
        <w:tc>
          <w:tcPr>
            <w:tcW w:w="1701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0,5</w:t>
            </w:r>
          </w:p>
        </w:tc>
        <w:tc>
          <w:tcPr>
            <w:tcW w:w="2439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recyklace, skládka</w:t>
            </w:r>
          </w:p>
        </w:tc>
      </w:tr>
      <w:tr w:rsidR="000435C9" w:rsidRPr="00733FA7" w:rsidTr="00211BE9">
        <w:trPr>
          <w:trHeight w:val="34"/>
        </w:trPr>
        <w:tc>
          <w:tcPr>
            <w:tcW w:w="1384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170201</w:t>
            </w:r>
          </w:p>
        </w:tc>
        <w:tc>
          <w:tcPr>
            <w:tcW w:w="3686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Dřevo</w:t>
            </w:r>
          </w:p>
        </w:tc>
        <w:tc>
          <w:tcPr>
            <w:tcW w:w="1701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jc w:val="center"/>
              <w:rPr>
                <w:rFonts w:cs="Arial"/>
              </w:rPr>
            </w:pPr>
          </w:p>
        </w:tc>
        <w:tc>
          <w:tcPr>
            <w:tcW w:w="2439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palivo a řezivo</w:t>
            </w:r>
            <w:r w:rsidRPr="00733FA7">
              <w:t xml:space="preserve"> </w:t>
            </w:r>
          </w:p>
        </w:tc>
      </w:tr>
      <w:tr w:rsidR="000435C9" w:rsidRPr="00733FA7" w:rsidTr="00211BE9">
        <w:trPr>
          <w:trHeight w:val="34"/>
        </w:trPr>
        <w:tc>
          <w:tcPr>
            <w:tcW w:w="1384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</w:pPr>
            <w:r w:rsidRPr="00733FA7">
              <w:rPr>
                <w:rFonts w:cs="Arial"/>
              </w:rPr>
              <w:t>170202</w:t>
            </w:r>
          </w:p>
        </w:tc>
        <w:tc>
          <w:tcPr>
            <w:tcW w:w="3686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</w:pPr>
            <w:r w:rsidRPr="00733FA7">
              <w:rPr>
                <w:rFonts w:cs="Arial"/>
              </w:rPr>
              <w:t>Sklo</w:t>
            </w:r>
          </w:p>
        </w:tc>
        <w:tc>
          <w:tcPr>
            <w:tcW w:w="1701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 w:rsidRPr="00733FA7">
              <w:rPr>
                <w:rFonts w:cs="Arial"/>
              </w:rPr>
              <w:t>0</w:t>
            </w:r>
          </w:p>
        </w:tc>
        <w:tc>
          <w:tcPr>
            <w:tcW w:w="2439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recyklace</w:t>
            </w:r>
          </w:p>
        </w:tc>
      </w:tr>
      <w:tr w:rsidR="000435C9" w:rsidRPr="00733FA7" w:rsidTr="00211BE9">
        <w:trPr>
          <w:trHeight w:val="34"/>
        </w:trPr>
        <w:tc>
          <w:tcPr>
            <w:tcW w:w="1384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</w:pPr>
            <w:r w:rsidRPr="00733FA7">
              <w:rPr>
                <w:rFonts w:cs="Arial"/>
              </w:rPr>
              <w:t>170203</w:t>
            </w:r>
          </w:p>
        </w:tc>
        <w:tc>
          <w:tcPr>
            <w:tcW w:w="3686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</w:pPr>
            <w:r w:rsidRPr="00733FA7">
              <w:rPr>
                <w:rFonts w:cs="Arial"/>
              </w:rPr>
              <w:t>Plasty</w:t>
            </w:r>
          </w:p>
        </w:tc>
        <w:tc>
          <w:tcPr>
            <w:tcW w:w="1701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0,1</w:t>
            </w:r>
          </w:p>
        </w:tc>
        <w:tc>
          <w:tcPr>
            <w:tcW w:w="2439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recyklace</w:t>
            </w:r>
          </w:p>
        </w:tc>
      </w:tr>
      <w:tr w:rsidR="000435C9" w:rsidRPr="00733FA7" w:rsidTr="00211BE9">
        <w:trPr>
          <w:trHeight w:val="34"/>
        </w:trPr>
        <w:tc>
          <w:tcPr>
            <w:tcW w:w="1384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170405</w:t>
            </w:r>
          </w:p>
        </w:tc>
        <w:tc>
          <w:tcPr>
            <w:tcW w:w="3686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Železo a ocel</w:t>
            </w:r>
          </w:p>
        </w:tc>
        <w:tc>
          <w:tcPr>
            <w:tcW w:w="1701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 w:rsidRPr="00733FA7">
              <w:rPr>
                <w:rFonts w:cs="Arial"/>
              </w:rPr>
              <w:t>0,</w:t>
            </w:r>
            <w:r>
              <w:rPr>
                <w:rFonts w:cs="Arial"/>
              </w:rPr>
              <w:t>1</w:t>
            </w:r>
          </w:p>
        </w:tc>
        <w:tc>
          <w:tcPr>
            <w:tcW w:w="2439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recyklace</w:t>
            </w:r>
          </w:p>
        </w:tc>
      </w:tr>
      <w:tr w:rsidR="000435C9" w:rsidRPr="00733FA7" w:rsidTr="00211BE9">
        <w:trPr>
          <w:trHeight w:val="34"/>
        </w:trPr>
        <w:tc>
          <w:tcPr>
            <w:tcW w:w="1384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170504</w:t>
            </w:r>
          </w:p>
        </w:tc>
        <w:tc>
          <w:tcPr>
            <w:tcW w:w="3686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Zemina, sedimenty a kamení</w:t>
            </w:r>
          </w:p>
        </w:tc>
        <w:tc>
          <w:tcPr>
            <w:tcW w:w="1701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60</w:t>
            </w:r>
            <w:r w:rsidRPr="00733FA7">
              <w:rPr>
                <w:rFonts w:cs="Arial"/>
              </w:rPr>
              <w:t xml:space="preserve"> tun </w:t>
            </w:r>
          </w:p>
        </w:tc>
        <w:tc>
          <w:tcPr>
            <w:tcW w:w="2439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 xml:space="preserve">Vyvezeno </w:t>
            </w:r>
          </w:p>
        </w:tc>
      </w:tr>
    </w:tbl>
    <w:p w:rsidR="008A115E" w:rsidRDefault="008A115E" w:rsidP="005A55A9">
      <w:pPr>
        <w:rPr>
          <w:color w:val="FF0000"/>
          <w:lang w:val="cs-CZ"/>
        </w:rPr>
      </w:pPr>
    </w:p>
    <w:p w:rsidR="00A01159" w:rsidRPr="00A01159" w:rsidRDefault="00A01159" w:rsidP="00A01159">
      <w:pPr>
        <w:pStyle w:val="Nadpis3"/>
        <w:ind w:left="567" w:hanging="567"/>
        <w:rPr>
          <w:lang w:val="cs-CZ"/>
        </w:rPr>
      </w:pPr>
      <w:bookmarkStart w:id="75" w:name="_Toc66255081"/>
      <w:r>
        <w:rPr>
          <w:lang w:val="cs-CZ"/>
        </w:rPr>
        <w:t>bilance zemních prací, požadavky na přísun nebo deponie zeminy</w:t>
      </w:r>
      <w:bookmarkEnd w:id="75"/>
    </w:p>
    <w:p w:rsidR="00A01159" w:rsidRPr="0087302F" w:rsidRDefault="00A01159" w:rsidP="00A06A8E">
      <w:pPr>
        <w:rPr>
          <w:lang w:val="cs-CZ"/>
        </w:rPr>
      </w:pPr>
      <w:r>
        <w:rPr>
          <w:color w:val="000000"/>
          <w:lang w:val="cs-CZ"/>
        </w:rPr>
        <w:t xml:space="preserve">Odhadovaný objem vytěžené zeminy </w:t>
      </w:r>
      <w:r w:rsidR="005A55A9">
        <w:rPr>
          <w:color w:val="000000"/>
          <w:lang w:val="cs-CZ"/>
        </w:rPr>
        <w:t xml:space="preserve">při </w:t>
      </w:r>
      <w:r w:rsidR="000E5670">
        <w:rPr>
          <w:color w:val="000000"/>
          <w:lang w:val="cs-CZ"/>
        </w:rPr>
        <w:t>hloubení</w:t>
      </w:r>
      <w:r w:rsidR="005A55A9">
        <w:rPr>
          <w:color w:val="000000"/>
          <w:lang w:val="cs-CZ"/>
        </w:rPr>
        <w:t xml:space="preserve"> rýh pro ukládání potrubí je </w:t>
      </w:r>
      <w:r w:rsidR="000435C9">
        <w:rPr>
          <w:color w:val="000000"/>
          <w:lang w:val="cs-CZ"/>
        </w:rPr>
        <w:t>35</w:t>
      </w:r>
      <w:r w:rsidR="004A0B57">
        <w:rPr>
          <w:color w:val="000000"/>
          <w:lang w:val="cs-CZ"/>
        </w:rPr>
        <w:t>0</w:t>
      </w:r>
      <w:r>
        <w:rPr>
          <w:color w:val="000000"/>
          <w:lang w:val="cs-CZ"/>
        </w:rPr>
        <w:t xml:space="preserve"> m</w:t>
      </w:r>
      <w:r>
        <w:rPr>
          <w:color w:val="000000"/>
          <w:vertAlign w:val="superscript"/>
          <w:lang w:val="cs-CZ"/>
        </w:rPr>
        <w:t>3</w:t>
      </w:r>
      <w:r>
        <w:rPr>
          <w:color w:val="000000"/>
          <w:lang w:val="cs-CZ"/>
        </w:rPr>
        <w:t>.</w:t>
      </w:r>
    </w:p>
    <w:p w:rsidR="00A01159" w:rsidRPr="00A82DCC" w:rsidRDefault="00A01159" w:rsidP="005A55A9">
      <w:pPr>
        <w:ind w:firstLine="567"/>
        <w:rPr>
          <w:lang w:val="cs-CZ"/>
        </w:rPr>
      </w:pPr>
      <w:r>
        <w:rPr>
          <w:lang w:val="cs-CZ"/>
        </w:rPr>
        <w:t xml:space="preserve">   </w:t>
      </w:r>
      <w:r w:rsidRPr="00107DC6">
        <w:rPr>
          <w:lang w:val="cs-CZ"/>
        </w:rPr>
        <w:t>Vytěžená zemina bude uložena na</w:t>
      </w:r>
      <w:r>
        <w:rPr>
          <w:lang w:val="cs-CZ"/>
        </w:rPr>
        <w:t xml:space="preserve"> pozemky</w:t>
      </w:r>
      <w:r w:rsidRPr="00107DC6">
        <w:rPr>
          <w:lang w:val="cs-CZ"/>
        </w:rPr>
        <w:t xml:space="preserve"> ve vlastnictví investora</w:t>
      </w:r>
      <w:r w:rsidR="008A030F">
        <w:rPr>
          <w:lang w:val="cs-CZ"/>
        </w:rPr>
        <w:t xml:space="preserve"> a dále použita na zásyp rýhy</w:t>
      </w:r>
      <w:r w:rsidR="005A55A9">
        <w:rPr>
          <w:lang w:val="cs-CZ"/>
        </w:rPr>
        <w:t xml:space="preserve"> a  na terénní úpravu v okolí </w:t>
      </w:r>
      <w:r w:rsidR="004A0B57">
        <w:rPr>
          <w:lang w:val="cs-CZ"/>
        </w:rPr>
        <w:t>navrhovaných objektů</w:t>
      </w:r>
      <w:r w:rsidR="005A55A9">
        <w:rPr>
          <w:lang w:val="cs-CZ"/>
        </w:rPr>
        <w:t>.</w:t>
      </w:r>
    </w:p>
    <w:p w:rsidR="00FA7854" w:rsidRPr="00A01159" w:rsidRDefault="007A5917" w:rsidP="00FA7854">
      <w:pPr>
        <w:pStyle w:val="Nadpis3"/>
        <w:ind w:left="567" w:hanging="567"/>
        <w:rPr>
          <w:lang w:val="cs-CZ"/>
        </w:rPr>
      </w:pPr>
      <w:bookmarkStart w:id="76" w:name="_Toc66255082"/>
      <w:r>
        <w:rPr>
          <w:lang w:val="cs-CZ"/>
        </w:rPr>
        <w:lastRenderedPageBreak/>
        <w:t>ochrana životního prostředí při výstavbě</w:t>
      </w:r>
      <w:bookmarkEnd w:id="76"/>
    </w:p>
    <w:p w:rsidR="00D76F1B" w:rsidRDefault="00D76F1B" w:rsidP="00D76F1B">
      <w:pPr>
        <w:jc w:val="left"/>
        <w:rPr>
          <w:lang w:val="cs-CZ"/>
        </w:rPr>
      </w:pPr>
      <w:r w:rsidRPr="00257B61">
        <w:rPr>
          <w:lang w:val="cs-CZ"/>
        </w:rPr>
        <w:t xml:space="preserve">Při výstavbě bude kladen maximální důraz na zachování stávající vzrostlé zeleně. V průběhu celé stavby je nutno respektovat veškeré dřeviny a nepoškodit zejména kořenový systém, kmeny a koruny. </w:t>
      </w:r>
      <w:r>
        <w:rPr>
          <w:lang w:val="cs-CZ"/>
        </w:rPr>
        <w:t>Výkopové práce prováděné v těsné blízkosti dřevin musejí být prováděny ručně a vždy v souladu s technickou normou ČSN DIN 83 9061- Ochrana stromů, porostů a vegetačních ploch při stavebních pracích. Zejména je pak potřebné postupovat dle kapitol 4.6 Ochrana stromů před mechanickým poškozením, 4.10 Ochrana kořenového prostupu při výkopech rýh nebo stavebních jam a 4.12 Ochrana kořenového porostu stromů při dočasném zatížení, zmíněné normy. Práce musí být prováděny též v souladu se standardy péče o přírodu a krajinu SPPK A01 002:2017 – Ochrana dřevin při stavební činnosti, Agentury ochrany přírody a krajiny České republiky. Deponie zeminy nesmí být umístěny v okapové zóně dřevin (dána kolmým průmětem okraje koruny). Případné ořezy dřeviny musejí být provedeny odbornou firmou, a to v souladu se standardy péče o přírodu a krajinu SPPK A02 002:2015 – Řez stromů, Agentury ochrany přírody a krajiny České republiky.</w:t>
      </w:r>
    </w:p>
    <w:p w:rsidR="007A5917" w:rsidRPr="00A01159" w:rsidRDefault="007A5917" w:rsidP="007A5917">
      <w:pPr>
        <w:pStyle w:val="Nadpis3"/>
        <w:ind w:left="567" w:hanging="567"/>
        <w:rPr>
          <w:lang w:val="cs-CZ"/>
        </w:rPr>
      </w:pPr>
      <w:bookmarkStart w:id="77" w:name="_Toc66255083"/>
      <w:r>
        <w:rPr>
          <w:lang w:val="cs-CZ"/>
        </w:rPr>
        <w:t>zásady bezpečnosti a ochrany zdraví při práci na staveništi</w:t>
      </w:r>
      <w:bookmarkEnd w:id="77"/>
    </w:p>
    <w:p w:rsidR="00D76F1B" w:rsidRDefault="00D76F1B" w:rsidP="00D76F1B">
      <w:pPr>
        <w:rPr>
          <w:lang w:val="cs-CZ"/>
        </w:rPr>
      </w:pPr>
      <w:r w:rsidRPr="002375A8">
        <w:rPr>
          <w:lang w:val="cs-CZ"/>
        </w:rPr>
        <w:t>Staveniště bude po dobu výstavby nepřístupné třetím osobám, budou umístěny značky a</w:t>
      </w:r>
      <w:r>
        <w:rPr>
          <w:lang w:val="cs-CZ"/>
        </w:rPr>
        <w:t> dočasné</w:t>
      </w:r>
      <w:r w:rsidRPr="002375A8">
        <w:rPr>
          <w:lang w:val="cs-CZ"/>
        </w:rPr>
        <w:t xml:space="preserve"> </w:t>
      </w:r>
      <w:r w:rsidRPr="002375A8">
        <w:rPr>
          <w:spacing w:val="3"/>
          <w:lang w:val="cs-CZ"/>
        </w:rPr>
        <w:t>závory na přístupu. Nebude určen koordinátor BOZP na pracovišti vzhledem k</w:t>
      </w:r>
      <w:r>
        <w:rPr>
          <w:spacing w:val="3"/>
          <w:lang w:val="cs-CZ"/>
        </w:rPr>
        <w:t> </w:t>
      </w:r>
      <w:r w:rsidRPr="002375A8">
        <w:rPr>
          <w:spacing w:val="3"/>
          <w:lang w:val="cs-CZ"/>
        </w:rPr>
        <w:t xml:space="preserve">předpokladu, že, </w:t>
      </w:r>
      <w:r w:rsidRPr="002375A8">
        <w:rPr>
          <w:lang w:val="cs-CZ"/>
        </w:rPr>
        <w:t>stavbu bude provádět jeden zhotovitel. Na stavbu se nevztahuje povinnost zpracovat plán BOZP.</w:t>
      </w:r>
    </w:p>
    <w:p w:rsidR="007A5917" w:rsidRPr="00D76F1B" w:rsidRDefault="00D76F1B" w:rsidP="00D76F1B">
      <w:pPr>
        <w:shd w:val="clear" w:color="auto" w:fill="FFFFFF"/>
        <w:spacing w:after="168"/>
        <w:ind w:firstLine="0"/>
        <w:jc w:val="left"/>
        <w:textAlignment w:val="baseline"/>
        <w:rPr>
          <w:rFonts w:ascii="Arial" w:hAnsi="Arial" w:cs="Arial"/>
          <w:color w:val="000000"/>
          <w:sz w:val="21"/>
          <w:szCs w:val="21"/>
          <w:lang w:val="cs-CZ" w:eastAsia="cs-CZ"/>
        </w:rPr>
      </w:pPr>
      <w:r w:rsidRPr="005108F6">
        <w:rPr>
          <w:rFonts w:asciiTheme="majorHAnsi" w:hAnsiTheme="majorHAnsi" w:cs="Arial"/>
        </w:rPr>
        <w:t xml:space="preserve">Při realizaci díla je nutno bezpodmínečně dodržovat příslušná zákonná ustanovení, platné normy a předpisy vztahující se k bezpečnosti práce na povrchu a v podzemí, zejména pak </w:t>
      </w:r>
      <w:r w:rsidRPr="00837648">
        <w:rPr>
          <w:rFonts w:asciiTheme="majorHAnsi" w:hAnsiTheme="majorHAnsi" w:cs="Arial"/>
        </w:rPr>
        <w:t>Zákon č. 262/2006 Sb. – Zákoník práce</w:t>
      </w:r>
      <w:r>
        <w:rPr>
          <w:rFonts w:asciiTheme="majorHAnsi" w:hAnsiTheme="majorHAnsi" w:cs="Arial"/>
        </w:rPr>
        <w:t xml:space="preserve">, </w:t>
      </w:r>
      <w:r w:rsidRPr="00837648">
        <w:rPr>
          <w:rFonts w:asciiTheme="majorHAnsi" w:hAnsiTheme="majorHAnsi" w:cs="Arial"/>
        </w:rPr>
        <w:t>Zákon č. 309/2006 Sb. o zajištění dalších podmínek bezpečnosti a ochrany zdraví při práci</w:t>
      </w:r>
      <w:r>
        <w:rPr>
          <w:rFonts w:asciiTheme="majorHAnsi" w:hAnsiTheme="majorHAnsi" w:cs="Arial"/>
        </w:rPr>
        <w:t xml:space="preserve">, </w:t>
      </w:r>
      <w:r w:rsidRPr="00837648">
        <w:rPr>
          <w:rFonts w:asciiTheme="majorHAnsi" w:hAnsiTheme="majorHAnsi" w:cs="Arial"/>
        </w:rPr>
        <w:t>Nařízení vlády č. 101/2005 Sb. o podrobnějších požadavcích na pracoviště a pracovní prostředí</w:t>
      </w:r>
      <w:r>
        <w:rPr>
          <w:rFonts w:asciiTheme="majorHAnsi" w:hAnsiTheme="majorHAnsi" w:cs="Arial"/>
        </w:rPr>
        <w:t xml:space="preserve">, </w:t>
      </w:r>
      <w:r w:rsidRPr="00837648">
        <w:rPr>
          <w:rFonts w:asciiTheme="majorHAnsi" w:hAnsiTheme="majorHAnsi" w:cs="Arial"/>
        </w:rPr>
        <w:t xml:space="preserve">Nařízení vlády č. 361/2007 Sb., kterým se stanoví podmínky ochrany zdraví při práci, Zákon č. 258/2000 Sb. o ochraně veřejného zdraví a o změně některých souvisejících zákonů, Zákon č. 251/2005 Sb. o inspekci práce, Zákon č. 174/1968 Sb. o státním odborném dozoru nad bezpečností práce, Vyhláška č. 180/2015 Sb. o pracích a pracovištích, které jsou zakázány těhotným zaměstnankyním, Zákon č. 372/2011 Sb. o zdravotních službách a podmínkách jejich poskytování, Vyhláška č. 104/2012 Sb. o stanovení bližších požadavků na postup při posuzování a uznávání nemocí z povolání, Nařízení vlády č. 201/2010 Sb. o způsobu evidence úrazů, hlášení a zasílání záznamu o úrazu, Zákon č. 205/2015 Sb., kterým se mění zákoník práce a zrušuje zákon o úrazovém pojištění zaměstnanců, Nařízení vlády č. 375/2017 Sb. o vzhledu, umístění a provedení bezpečnostních značek a značení a zavedení signálů, Vyhláška č. 432/2003 Sb., kterou se stanoví podmínky pro zařazování prací do kategorií, Nařízení vlády č. 495/2001 Sb., kterým se stanoví rozsah a bližší podmínky </w:t>
      </w:r>
      <w:r w:rsidRPr="00837648">
        <w:rPr>
          <w:rFonts w:asciiTheme="majorHAnsi" w:hAnsiTheme="majorHAnsi" w:cs="Arial"/>
        </w:rPr>
        <w:lastRenderedPageBreak/>
        <w:t>poskytování OOPP, Nařízení vlády č. 21/2003 Sb., kterým se stanoví technické požadavky na osobní ochranné prostředky, Nařízení vlády č. 272/2011 Sb. o ochraně zdraví před nepříznivými účinky hluku a vibrací, Nařízení vlády č. 291/2015 Sb. o ochraně zdraví před neionizujícím zářením, Nařízení vlády č. 406/2004 Sb. o bližších požadavcích na zajištění bezpečnosti a ochrany zdraví při práci v prostředí s nebezpečím výbuchu, Nařízení vlády č. 362/2005 Sb. o bližších požadavcích na BOZP při práci na pracovištích s nebezpečím pádu z výšky nebo do hloubky, Nařízení vlády č. 591/2006 Sb. o bližších minimálních požadavcích na bezpečnost a ochranu zdraví při práci na staveništích, Nařízení vlády č. 28/2002 Sb., kterým se stanoví způsob organizace práce a pracovních postupů při práci v lese, Nařízení vlády č. 378/2001 Sb., kterým se stanoví bližší požadavky na bezpečný provoz a používání strojů, technických zařízení, přístrojů a nářadí, Vyhláška č. 50/1978 Sb. Českého úřadu bezpečnosti práce a Českého báňského úřadu o odborné způsobilosti v elektrotechnice, Vyhláška č. 85/1978 Sb. Českého úřadu bezpečnosti práce o kontrolách, revizích a zkouškách plynových zařízení, Vyhláška č. 18/1979 Sb. Českého úřadu bezpečnosti práce a Českého báňského úřadu, kterou se určují vyhrazená tlaková zařízení, Vyhláška č. 19/1979 Sb. Českého úřadu bezpečnosti práce a Českého báňského úřadu, kterou se určují vyhrazená zdvihací zařízení, Vyhláška č. 73/2010 Sb. o stanovení vyhrazených elektrických technických zařízení, jejich zařazení do tříd a skupin a o bližších podmínkách jejich bezpečnosti, Vyhláška č. 21/1979 Sb. Českého úřadu bezpečnosti práce a Českého báňského úřadu, kterou se určují vyhrazená plynová zařízení a Vyhláška č. 48/1982 Sb. Českého úřadu bezpečnosti práce, kterou se stanoví základní požadavky k zajištění bezpečnosti práce a technických zařízení</w:t>
      </w:r>
      <w:r w:rsidR="007A5917">
        <w:rPr>
          <w:lang w:val="cs-CZ"/>
        </w:rPr>
        <w:t>.</w:t>
      </w:r>
    </w:p>
    <w:p w:rsidR="00F27D1F" w:rsidRPr="00F27D1F" w:rsidRDefault="00F27D1F" w:rsidP="00F27D1F">
      <w:pPr>
        <w:pStyle w:val="Nadpis3"/>
        <w:ind w:left="567" w:hanging="567"/>
        <w:rPr>
          <w:lang w:val="cs-CZ"/>
        </w:rPr>
      </w:pPr>
      <w:bookmarkStart w:id="78" w:name="_Toc66255084"/>
      <w:r>
        <w:rPr>
          <w:lang w:val="cs-CZ"/>
        </w:rPr>
        <w:t>úpravy pro bezbariérové užívání výstavbou dotčených staveb</w:t>
      </w:r>
      <w:bookmarkEnd w:id="78"/>
    </w:p>
    <w:p w:rsidR="00F27D1F" w:rsidRDefault="00F27D1F" w:rsidP="008A030F">
      <w:pPr>
        <w:spacing w:line="276" w:lineRule="auto"/>
        <w:rPr>
          <w:lang w:val="cs-CZ"/>
        </w:rPr>
      </w:pPr>
      <w:r>
        <w:rPr>
          <w:lang w:val="cs-CZ"/>
        </w:rPr>
        <w:t>Neklade nároky.</w:t>
      </w:r>
    </w:p>
    <w:p w:rsidR="00F27D1F" w:rsidRPr="00F27D1F" w:rsidRDefault="00F27D1F" w:rsidP="00F27D1F">
      <w:pPr>
        <w:pStyle w:val="Nadpis3"/>
        <w:ind w:left="567" w:hanging="567"/>
        <w:rPr>
          <w:lang w:val="cs-CZ"/>
        </w:rPr>
      </w:pPr>
      <w:bookmarkStart w:id="79" w:name="_Toc66255085"/>
      <w:r>
        <w:rPr>
          <w:lang w:val="cs-CZ"/>
        </w:rPr>
        <w:t>zásady pro dopravní inženýrská opatření</w:t>
      </w:r>
      <w:bookmarkEnd w:id="79"/>
    </w:p>
    <w:p w:rsidR="00F27D1F" w:rsidRPr="00D114E1" w:rsidRDefault="00D114E1" w:rsidP="00D114E1">
      <w:pPr>
        <w:rPr>
          <w:lang w:val="cs-CZ"/>
        </w:rPr>
      </w:pPr>
      <w:r w:rsidRPr="00D114E1">
        <w:rPr>
          <w:lang w:val="cs-CZ"/>
        </w:rPr>
        <w:t>K realizaci stavby bude důsledně zpracováno dopravně inženýrské opatření, aby při provádění prací byla zajištěna bezpečnost a plynulost silničního provozu přechodným dopravním značením. DIO bude zpracováno projektantem s autorizací na dopravu</w:t>
      </w:r>
      <w:r w:rsidR="00F27D1F" w:rsidRPr="00D114E1">
        <w:rPr>
          <w:lang w:val="cs-CZ"/>
        </w:rPr>
        <w:t>.</w:t>
      </w:r>
      <w:r w:rsidRPr="00D114E1">
        <w:rPr>
          <w:lang w:val="cs-CZ"/>
        </w:rPr>
        <w:t xml:space="preserve"> DIO bude s dostatečným předstihem před zahájením prací předloženo k odsouhlasení na DI PČR </w:t>
      </w:r>
      <w:r w:rsidR="00C22A5C">
        <w:rPr>
          <w:lang w:val="cs-CZ"/>
        </w:rPr>
        <w:t>Strakonice</w:t>
      </w:r>
      <w:r w:rsidRPr="00D114E1">
        <w:rPr>
          <w:lang w:val="cs-CZ"/>
        </w:rPr>
        <w:t>.</w:t>
      </w:r>
    </w:p>
    <w:p w:rsidR="00F27D1F" w:rsidRPr="00F27D1F" w:rsidRDefault="00F27D1F" w:rsidP="00F27D1F">
      <w:pPr>
        <w:pStyle w:val="Nadpis3"/>
        <w:ind w:left="567" w:hanging="567"/>
        <w:rPr>
          <w:lang w:val="cs-CZ"/>
        </w:rPr>
      </w:pPr>
      <w:bookmarkStart w:id="80" w:name="_Toc66255086"/>
      <w:r>
        <w:rPr>
          <w:lang w:val="cs-CZ"/>
        </w:rPr>
        <w:lastRenderedPageBreak/>
        <w:t>stanovení speciálních podmínek pro provádění stavby – provádění stavby za provozu, opatření</w:t>
      </w:r>
      <w:r w:rsidR="00353F38">
        <w:rPr>
          <w:lang w:val="cs-CZ"/>
        </w:rPr>
        <w:t xml:space="preserve"> proti účinkům vnějšího prostředí při výstavbě apod.,</w:t>
      </w:r>
      <w:bookmarkEnd w:id="80"/>
    </w:p>
    <w:p w:rsidR="00F27D1F" w:rsidRDefault="00353F38" w:rsidP="00A06A8E">
      <w:pPr>
        <w:pStyle w:val="Odstavecseseznamem"/>
        <w:ind w:left="1069" w:firstLine="0"/>
        <w:rPr>
          <w:lang w:val="cs-CZ"/>
        </w:rPr>
      </w:pPr>
      <w:r>
        <w:rPr>
          <w:lang w:val="cs-CZ"/>
        </w:rPr>
        <w:t>Při realizac</w:t>
      </w:r>
      <w:r w:rsidR="002A3FCB">
        <w:rPr>
          <w:lang w:val="cs-CZ"/>
        </w:rPr>
        <w:t xml:space="preserve">i stavby </w:t>
      </w:r>
      <w:r>
        <w:rPr>
          <w:lang w:val="cs-CZ"/>
        </w:rPr>
        <w:t xml:space="preserve">bude </w:t>
      </w:r>
      <w:r w:rsidR="002A3FCB">
        <w:rPr>
          <w:lang w:val="cs-CZ"/>
        </w:rPr>
        <w:t xml:space="preserve">částečně </w:t>
      </w:r>
      <w:r>
        <w:rPr>
          <w:lang w:val="cs-CZ"/>
        </w:rPr>
        <w:t xml:space="preserve">omezen provoz na </w:t>
      </w:r>
      <w:r w:rsidR="002A3FCB">
        <w:rPr>
          <w:lang w:val="cs-CZ"/>
        </w:rPr>
        <w:t xml:space="preserve">místních komunikacích. Před započetím stavby bude důsledně zpracováno DIO. </w:t>
      </w:r>
    </w:p>
    <w:p w:rsidR="00A0121F" w:rsidRDefault="00A0121F" w:rsidP="00A06A8E">
      <w:pPr>
        <w:pStyle w:val="Odstavecseseznamem"/>
        <w:ind w:left="1069" w:firstLine="0"/>
        <w:rPr>
          <w:lang w:val="cs-CZ"/>
        </w:rPr>
      </w:pPr>
    </w:p>
    <w:p w:rsidR="00A0121F" w:rsidRPr="00F27D1F" w:rsidRDefault="00A0121F" w:rsidP="00A06A8E">
      <w:pPr>
        <w:pStyle w:val="Odstavecseseznamem"/>
        <w:ind w:left="1069" w:firstLine="0"/>
        <w:rPr>
          <w:lang w:val="cs-CZ"/>
        </w:rPr>
      </w:pPr>
    </w:p>
    <w:p w:rsidR="00F27D1F" w:rsidRPr="006754E7" w:rsidRDefault="00353F38" w:rsidP="006754E7">
      <w:pPr>
        <w:pStyle w:val="Nadpis3"/>
        <w:ind w:left="567" w:hanging="567"/>
        <w:rPr>
          <w:lang w:val="cs-CZ"/>
        </w:rPr>
      </w:pPr>
      <w:bookmarkStart w:id="81" w:name="_Toc66255087"/>
      <w:r>
        <w:rPr>
          <w:lang w:val="cs-CZ"/>
        </w:rPr>
        <w:t>postup výstavby, rozhodující dílčí termíny</w:t>
      </w:r>
      <w:bookmarkEnd w:id="81"/>
    </w:p>
    <w:p w:rsidR="008A115E" w:rsidRDefault="00353F38" w:rsidP="008A115E">
      <w:pPr>
        <w:rPr>
          <w:b/>
          <w:sz w:val="24"/>
          <w:szCs w:val="24"/>
          <w:u w:val="single"/>
        </w:rPr>
      </w:pPr>
      <w:r w:rsidRPr="00457D23">
        <w:rPr>
          <w:b/>
          <w:sz w:val="24"/>
          <w:szCs w:val="24"/>
          <w:u w:val="single"/>
        </w:rPr>
        <w:t>Předpokládaný postup výstavby</w:t>
      </w:r>
    </w:p>
    <w:p w:rsidR="005A55A9" w:rsidRPr="00457D23" w:rsidRDefault="005A55A9" w:rsidP="00457D23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Vodovodní řady</w:t>
      </w:r>
    </w:p>
    <w:p w:rsidR="008A030F" w:rsidRDefault="008A030F" w:rsidP="00353F38">
      <w:pPr>
        <w:numPr>
          <w:ilvl w:val="0"/>
          <w:numId w:val="15"/>
        </w:numPr>
        <w:spacing w:line="240" w:lineRule="auto"/>
        <w:jc w:val="left"/>
      </w:pPr>
      <w:r>
        <w:t>Příprava staveniště</w:t>
      </w:r>
    </w:p>
    <w:p w:rsidR="008A030F" w:rsidRDefault="00790EA7" w:rsidP="00353F38">
      <w:pPr>
        <w:numPr>
          <w:ilvl w:val="0"/>
          <w:numId w:val="15"/>
        </w:numPr>
        <w:spacing w:line="240" w:lineRule="auto"/>
        <w:jc w:val="left"/>
      </w:pPr>
      <w:r>
        <w:t>Výkop rýhy</w:t>
      </w:r>
      <w:r w:rsidR="000435C9">
        <w:t xml:space="preserve"> a demontáž stávajícího potrubí</w:t>
      </w:r>
    </w:p>
    <w:p w:rsidR="00353F38" w:rsidRPr="00457D23" w:rsidRDefault="00353F38" w:rsidP="00353F38">
      <w:pPr>
        <w:numPr>
          <w:ilvl w:val="0"/>
          <w:numId w:val="15"/>
        </w:numPr>
        <w:spacing w:line="240" w:lineRule="auto"/>
        <w:jc w:val="left"/>
      </w:pPr>
      <w:r w:rsidRPr="00457D23">
        <w:t xml:space="preserve">pokládka </w:t>
      </w:r>
      <w:r w:rsidR="002A3FCB">
        <w:t>vodovodního</w:t>
      </w:r>
      <w:r w:rsidRPr="00457D23">
        <w:t xml:space="preserve"> potrubí, </w:t>
      </w:r>
    </w:p>
    <w:p w:rsidR="00353F38" w:rsidRPr="00457D23" w:rsidRDefault="00353F38" w:rsidP="00353F38">
      <w:pPr>
        <w:numPr>
          <w:ilvl w:val="0"/>
          <w:numId w:val="15"/>
        </w:numPr>
        <w:spacing w:line="240" w:lineRule="auto"/>
        <w:jc w:val="left"/>
      </w:pPr>
      <w:r w:rsidRPr="00457D23">
        <w:t xml:space="preserve">Před dokončením stavby – </w:t>
      </w:r>
      <w:r w:rsidR="008A030F">
        <w:t>tlakové zkoušky, dezinfekce</w:t>
      </w:r>
    </w:p>
    <w:p w:rsidR="00353F38" w:rsidRPr="006754E7" w:rsidRDefault="00353F38" w:rsidP="006754E7">
      <w:pPr>
        <w:numPr>
          <w:ilvl w:val="0"/>
          <w:numId w:val="15"/>
        </w:numPr>
        <w:spacing w:line="240" w:lineRule="auto"/>
        <w:jc w:val="left"/>
      </w:pPr>
      <w:r w:rsidRPr="00457D23">
        <w:t xml:space="preserve"> finální úprava terénu po výkopech</w:t>
      </w:r>
    </w:p>
    <w:p w:rsidR="008A115E" w:rsidRDefault="008A115E" w:rsidP="006754E7">
      <w:pPr>
        <w:rPr>
          <w:b/>
          <w:sz w:val="24"/>
          <w:szCs w:val="24"/>
          <w:u w:val="single"/>
        </w:rPr>
      </w:pPr>
    </w:p>
    <w:p w:rsidR="006754E7" w:rsidRPr="00457D23" w:rsidRDefault="006754E7" w:rsidP="006754E7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Kanalizace</w:t>
      </w:r>
    </w:p>
    <w:p w:rsidR="006754E7" w:rsidRDefault="006754E7" w:rsidP="006754E7">
      <w:pPr>
        <w:numPr>
          <w:ilvl w:val="0"/>
          <w:numId w:val="15"/>
        </w:numPr>
        <w:spacing w:line="240" w:lineRule="auto"/>
        <w:jc w:val="left"/>
      </w:pPr>
      <w:r>
        <w:t>Příprava staveniště</w:t>
      </w:r>
    </w:p>
    <w:p w:rsidR="006754E7" w:rsidRDefault="006754E7" w:rsidP="006754E7">
      <w:pPr>
        <w:numPr>
          <w:ilvl w:val="0"/>
          <w:numId w:val="15"/>
        </w:numPr>
        <w:spacing w:line="240" w:lineRule="auto"/>
        <w:jc w:val="left"/>
      </w:pPr>
      <w:r>
        <w:t>Výkop rýhy pro pokládku potrubí</w:t>
      </w:r>
    </w:p>
    <w:p w:rsidR="006754E7" w:rsidRPr="00457D23" w:rsidRDefault="006754E7" w:rsidP="006754E7">
      <w:pPr>
        <w:numPr>
          <w:ilvl w:val="0"/>
          <w:numId w:val="15"/>
        </w:numPr>
        <w:spacing w:line="240" w:lineRule="auto"/>
        <w:jc w:val="left"/>
      </w:pPr>
      <w:r w:rsidRPr="00457D23">
        <w:t xml:space="preserve">pokládka </w:t>
      </w:r>
      <w:r>
        <w:t>kanalizačního</w:t>
      </w:r>
      <w:r w:rsidRPr="00457D23">
        <w:t xml:space="preserve"> potrubí, </w:t>
      </w:r>
      <w:r>
        <w:t>osazení vpustí, výstavba přípojek</w:t>
      </w:r>
    </w:p>
    <w:p w:rsidR="006754E7" w:rsidRPr="00457D23" w:rsidRDefault="006754E7" w:rsidP="006754E7">
      <w:pPr>
        <w:numPr>
          <w:ilvl w:val="0"/>
          <w:numId w:val="15"/>
        </w:numPr>
        <w:spacing w:line="240" w:lineRule="auto"/>
        <w:jc w:val="left"/>
      </w:pPr>
      <w:r w:rsidRPr="00457D23">
        <w:t xml:space="preserve">Před dokončením stavby – </w:t>
      </w:r>
      <w:r>
        <w:t>kamerové průzkumy</w:t>
      </w:r>
    </w:p>
    <w:p w:rsidR="006754E7" w:rsidRDefault="006754E7" w:rsidP="006754E7">
      <w:pPr>
        <w:numPr>
          <w:ilvl w:val="0"/>
          <w:numId w:val="15"/>
        </w:numPr>
        <w:spacing w:line="240" w:lineRule="auto"/>
        <w:jc w:val="left"/>
      </w:pPr>
      <w:r w:rsidRPr="00457D23">
        <w:t xml:space="preserve"> finální úprava terénu po výkopech</w:t>
      </w:r>
    </w:p>
    <w:p w:rsidR="006754E7" w:rsidRDefault="006754E7" w:rsidP="006754E7">
      <w:pPr>
        <w:spacing w:line="240" w:lineRule="auto"/>
        <w:ind w:left="720" w:firstLine="0"/>
        <w:jc w:val="left"/>
      </w:pPr>
    </w:p>
    <w:p w:rsidR="000A5CB9" w:rsidRPr="006754E7" w:rsidRDefault="000A5CB9" w:rsidP="006754E7">
      <w:pPr>
        <w:spacing w:line="240" w:lineRule="auto"/>
        <w:ind w:left="720" w:firstLine="0"/>
        <w:jc w:val="left"/>
      </w:pPr>
      <w:r w:rsidRPr="006754E7">
        <w:rPr>
          <w:lang w:val="cs-CZ"/>
        </w:rPr>
        <w:t xml:space="preserve">Jindřichův Hradec, </w:t>
      </w:r>
      <w:r w:rsidR="004A0B57">
        <w:rPr>
          <w:lang w:val="cs-CZ"/>
        </w:rPr>
        <w:t>Srpen 2021</w:t>
      </w:r>
    </w:p>
    <w:p w:rsidR="000A5CB9" w:rsidRPr="00886873" w:rsidRDefault="000A5CB9" w:rsidP="005A55A9">
      <w:pPr>
        <w:rPr>
          <w:lang w:val="cs-CZ"/>
        </w:rPr>
      </w:pPr>
      <w:r w:rsidRPr="00A82DCC">
        <w:rPr>
          <w:lang w:val="cs-CZ"/>
        </w:rPr>
        <w:t xml:space="preserve">Vypracoval: </w:t>
      </w:r>
      <w:r>
        <w:rPr>
          <w:lang w:val="cs-CZ"/>
        </w:rPr>
        <w:t>František Stejskal</w:t>
      </w:r>
    </w:p>
    <w:sectPr w:rsidR="000A5CB9" w:rsidRPr="00886873" w:rsidSect="00C9322A">
      <w:footerReference w:type="even" r:id="rId7"/>
      <w:footerReference w:type="default" r:id="rId8"/>
      <w:pgSz w:w="11906" w:h="16838"/>
      <w:pgMar w:top="1134" w:right="1418" w:bottom="1134" w:left="1418" w:header="708" w:footer="708" w:gutter="0"/>
      <w:pgNumType w:start="1"/>
      <w:cols w:space="708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0D5" w:rsidRDefault="00F050D5" w:rsidP="008479C2">
      <w:r>
        <w:separator/>
      </w:r>
    </w:p>
  </w:endnote>
  <w:endnote w:type="continuationSeparator" w:id="0">
    <w:p w:rsidR="00F050D5" w:rsidRDefault="00F050D5" w:rsidP="00847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7EC" w:rsidRDefault="00A127EC" w:rsidP="008479C2">
    <w:pPr>
      <w:pStyle w:val="Zpa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127EC" w:rsidRDefault="00A127EC" w:rsidP="008479C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7EC" w:rsidRDefault="00A127EC">
    <w:pPr>
      <w:pStyle w:val="Zpat"/>
      <w:jc w:val="right"/>
    </w:pPr>
    <w:r w:rsidRPr="007529AB">
      <w:rPr>
        <w:sz w:val="24"/>
        <w:szCs w:val="24"/>
      </w:rPr>
      <w:fldChar w:fldCharType="begin"/>
    </w:r>
    <w:r w:rsidRPr="007529AB">
      <w:rPr>
        <w:sz w:val="24"/>
        <w:szCs w:val="24"/>
      </w:rPr>
      <w:instrText xml:space="preserve"> PAGE   \* MERGEFORMAT </w:instrText>
    </w:r>
    <w:r w:rsidRPr="007529AB">
      <w:rPr>
        <w:sz w:val="24"/>
        <w:szCs w:val="24"/>
      </w:rPr>
      <w:fldChar w:fldCharType="separate"/>
    </w:r>
    <w:r w:rsidR="006C5DFD">
      <w:rPr>
        <w:noProof/>
        <w:sz w:val="24"/>
        <w:szCs w:val="24"/>
      </w:rPr>
      <w:t>11</w:t>
    </w:r>
    <w:r w:rsidRPr="007529AB">
      <w:rPr>
        <w:sz w:val="24"/>
        <w:szCs w:val="24"/>
      </w:rPr>
      <w:fldChar w:fldCharType="end"/>
    </w:r>
  </w:p>
  <w:p w:rsidR="00A127EC" w:rsidRPr="00D45CC4" w:rsidRDefault="00A127EC" w:rsidP="00D45CC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0D5" w:rsidRDefault="00F050D5" w:rsidP="008479C2">
      <w:r>
        <w:separator/>
      </w:r>
    </w:p>
  </w:footnote>
  <w:footnote w:type="continuationSeparator" w:id="0">
    <w:p w:rsidR="00F050D5" w:rsidRDefault="00F050D5" w:rsidP="008479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E1A8610"/>
    <w:lvl w:ilvl="0">
      <w:start w:val="1"/>
      <w:numFmt w:val="decimal"/>
      <w:pStyle w:val="StylNadpis2Zarovnatdobloku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108D251E"/>
    <w:multiLevelType w:val="hybridMultilevel"/>
    <w:tmpl w:val="DAB020EE"/>
    <w:lvl w:ilvl="0" w:tplc="3E72EEAC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36305E"/>
    <w:multiLevelType w:val="hybridMultilevel"/>
    <w:tmpl w:val="1E1450D8"/>
    <w:lvl w:ilvl="0" w:tplc="660C5F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B55BAF"/>
    <w:multiLevelType w:val="hybridMultilevel"/>
    <w:tmpl w:val="17CC5F7C"/>
    <w:lvl w:ilvl="0" w:tplc="3B2C82E6">
      <w:start w:val="1"/>
      <w:numFmt w:val="upp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283F3C10"/>
    <w:multiLevelType w:val="hybridMultilevel"/>
    <w:tmpl w:val="8A4CE6B8"/>
    <w:lvl w:ilvl="0" w:tplc="A0BCB83C">
      <w:start w:val="1"/>
      <w:numFmt w:val="bullet"/>
      <w:lvlText w:val="-"/>
      <w:lvlJc w:val="left"/>
      <w:pPr>
        <w:ind w:left="1069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2F200B77"/>
    <w:multiLevelType w:val="hybridMultilevel"/>
    <w:tmpl w:val="3F7E26E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2E442A"/>
    <w:multiLevelType w:val="hybridMultilevel"/>
    <w:tmpl w:val="376C8868"/>
    <w:lvl w:ilvl="0" w:tplc="27ECD3C8">
      <w:start w:val="1"/>
      <w:numFmt w:val="upp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3EE52A89"/>
    <w:multiLevelType w:val="hybridMultilevel"/>
    <w:tmpl w:val="193EE0CC"/>
    <w:lvl w:ilvl="0" w:tplc="CCB4BAD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0176F84"/>
    <w:multiLevelType w:val="hybridMultilevel"/>
    <w:tmpl w:val="FDECDD5E"/>
    <w:lvl w:ilvl="0" w:tplc="4D005262">
      <w:start w:val="1"/>
      <w:numFmt w:val="upperLetter"/>
      <w:lvlText w:val="%1)"/>
      <w:lvlJc w:val="left"/>
      <w:pPr>
        <w:ind w:left="71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10" w15:restartNumberingAfterBreak="0">
    <w:nsid w:val="43914887"/>
    <w:multiLevelType w:val="hybridMultilevel"/>
    <w:tmpl w:val="6E32E4E8"/>
    <w:lvl w:ilvl="0" w:tplc="040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C3B31E8"/>
    <w:multiLevelType w:val="hybridMultilevel"/>
    <w:tmpl w:val="AFA4A580"/>
    <w:lvl w:ilvl="0" w:tplc="219CD980">
      <w:start w:val="13"/>
      <w:numFmt w:val="bullet"/>
      <w:lvlText w:val="-"/>
      <w:lvlJc w:val="left"/>
      <w:pPr>
        <w:ind w:left="1069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D450B54"/>
    <w:multiLevelType w:val="hybridMultilevel"/>
    <w:tmpl w:val="C8227C26"/>
    <w:lvl w:ilvl="0" w:tplc="20105B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7403D90" w:tentative="1">
      <w:start w:val="1"/>
      <w:numFmt w:val="lowerLetter"/>
      <w:lvlText w:val="%2."/>
      <w:lvlJc w:val="left"/>
      <w:pPr>
        <w:ind w:left="1440" w:hanging="360"/>
      </w:pPr>
    </w:lvl>
    <w:lvl w:ilvl="2" w:tplc="4C5A9E2E" w:tentative="1">
      <w:start w:val="1"/>
      <w:numFmt w:val="lowerRoman"/>
      <w:lvlText w:val="%3."/>
      <w:lvlJc w:val="right"/>
      <w:pPr>
        <w:ind w:left="2160" w:hanging="180"/>
      </w:pPr>
    </w:lvl>
    <w:lvl w:ilvl="3" w:tplc="DE829DA6" w:tentative="1">
      <w:start w:val="1"/>
      <w:numFmt w:val="decimal"/>
      <w:lvlText w:val="%4."/>
      <w:lvlJc w:val="left"/>
      <w:pPr>
        <w:ind w:left="2880" w:hanging="360"/>
      </w:pPr>
    </w:lvl>
    <w:lvl w:ilvl="4" w:tplc="6F800E1A" w:tentative="1">
      <w:start w:val="1"/>
      <w:numFmt w:val="lowerLetter"/>
      <w:lvlText w:val="%5."/>
      <w:lvlJc w:val="left"/>
      <w:pPr>
        <w:ind w:left="3600" w:hanging="360"/>
      </w:pPr>
    </w:lvl>
    <w:lvl w:ilvl="5" w:tplc="45B82B90" w:tentative="1">
      <w:start w:val="1"/>
      <w:numFmt w:val="lowerRoman"/>
      <w:lvlText w:val="%6."/>
      <w:lvlJc w:val="right"/>
      <w:pPr>
        <w:ind w:left="4320" w:hanging="180"/>
      </w:pPr>
    </w:lvl>
    <w:lvl w:ilvl="6" w:tplc="904C412C" w:tentative="1">
      <w:start w:val="1"/>
      <w:numFmt w:val="decimal"/>
      <w:lvlText w:val="%7."/>
      <w:lvlJc w:val="left"/>
      <w:pPr>
        <w:ind w:left="5040" w:hanging="360"/>
      </w:pPr>
    </w:lvl>
    <w:lvl w:ilvl="7" w:tplc="8736AC26" w:tentative="1">
      <w:start w:val="1"/>
      <w:numFmt w:val="lowerLetter"/>
      <w:lvlText w:val="%8."/>
      <w:lvlJc w:val="left"/>
      <w:pPr>
        <w:ind w:left="5760" w:hanging="360"/>
      </w:pPr>
    </w:lvl>
    <w:lvl w:ilvl="8" w:tplc="A92A5B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7C6B71"/>
    <w:multiLevelType w:val="hybridMultilevel"/>
    <w:tmpl w:val="4336FE08"/>
    <w:lvl w:ilvl="0" w:tplc="95A0A3FA">
      <w:start w:val="1"/>
      <w:numFmt w:val="upp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5E0EAE90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7A30E2E0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3566EEDA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B120A0AA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1C2DF38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1136BD16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8A52E632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A58EE1EC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5E3C00D5"/>
    <w:multiLevelType w:val="multilevel"/>
    <w:tmpl w:val="1144D5BE"/>
    <w:lvl w:ilvl="0">
      <w:start w:val="1"/>
      <w:numFmt w:val="upperLetter"/>
      <w:pStyle w:val="Nadpis1"/>
      <w:lvlText w:val="%1.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pStyle w:val="Nadpis2"/>
      <w:lvlText w:val="%1.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decimal"/>
      <w:pStyle w:val="Nadpis3"/>
      <w:lvlText w:val="%1.%2.%3."/>
      <w:lvlJc w:val="left"/>
      <w:pPr>
        <w:ind w:left="10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>
      <w:start w:val="1"/>
      <w:numFmt w:val="decimal"/>
      <w:lvlText w:val="%1.%2.%3.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F727587"/>
    <w:multiLevelType w:val="multilevel"/>
    <w:tmpl w:val="C78E26EC"/>
    <w:lvl w:ilvl="0">
      <w:start w:val="1"/>
      <w:numFmt w:val="upperLetter"/>
      <w:lvlText w:val="%1."/>
      <w:lvlJc w:val="left"/>
      <w:pPr>
        <w:ind w:left="3621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98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ascii="Cambria" w:hAnsi="Cambri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632423"/>
        <w:spacing w:val="0"/>
        <w:w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."/>
      <w:lvlJc w:val="left"/>
      <w:pPr>
        <w:ind w:left="4701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061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5421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781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141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6501" w:hanging="360"/>
      </w:pPr>
      <w:rPr>
        <w:rFonts w:cs="Times New Roman" w:hint="default"/>
      </w:rPr>
    </w:lvl>
  </w:abstractNum>
  <w:abstractNum w:abstractNumId="16" w15:restartNumberingAfterBreak="0">
    <w:nsid w:val="715C2204"/>
    <w:multiLevelType w:val="hybridMultilevel"/>
    <w:tmpl w:val="1DACD162"/>
    <w:lvl w:ilvl="0" w:tplc="A79A45A4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7A84691C"/>
    <w:multiLevelType w:val="hybridMultilevel"/>
    <w:tmpl w:val="3F7E26E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0"/>
  </w:num>
  <w:num w:numId="4">
    <w:abstractNumId w:val="9"/>
  </w:num>
  <w:num w:numId="5">
    <w:abstractNumId w:val="7"/>
  </w:num>
  <w:num w:numId="6">
    <w:abstractNumId w:val="13"/>
  </w:num>
  <w:num w:numId="7">
    <w:abstractNumId w:val="4"/>
  </w:num>
  <w:num w:numId="8">
    <w:abstractNumId w:val="12"/>
  </w:num>
  <w:num w:numId="9">
    <w:abstractNumId w:val="14"/>
  </w:num>
  <w:num w:numId="10">
    <w:abstractNumId w:val="2"/>
  </w:num>
  <w:num w:numId="11">
    <w:abstractNumId w:val="3"/>
  </w:num>
  <w:num w:numId="12">
    <w:abstractNumId w:val="1"/>
    <w:lvlOverride w:ilvl="0">
      <w:lvl w:ilvl="0">
        <w:start w:val="3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13">
    <w:abstractNumId w:val="5"/>
  </w:num>
  <w:num w:numId="14">
    <w:abstractNumId w:val="6"/>
  </w:num>
  <w:num w:numId="15">
    <w:abstractNumId w:val="17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16"/>
  </w:num>
  <w:num w:numId="19">
    <w:abstractNumId w:val="8"/>
  </w:num>
  <w:numIdMacAtCleanup w:val="1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ena Marek">
    <w15:presenceInfo w15:providerId="AD" w15:userId="S-1-5-21-2922865233-739661894-3270051605-112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971"/>
    <w:rsid w:val="00000144"/>
    <w:rsid w:val="00000F69"/>
    <w:rsid w:val="00001F82"/>
    <w:rsid w:val="00003493"/>
    <w:rsid w:val="00003C83"/>
    <w:rsid w:val="00006EB9"/>
    <w:rsid w:val="00007318"/>
    <w:rsid w:val="000074F3"/>
    <w:rsid w:val="0001083C"/>
    <w:rsid w:val="00010FC4"/>
    <w:rsid w:val="0001182E"/>
    <w:rsid w:val="00012278"/>
    <w:rsid w:val="000128D9"/>
    <w:rsid w:val="00012C28"/>
    <w:rsid w:val="00012D0B"/>
    <w:rsid w:val="00012D65"/>
    <w:rsid w:val="0001366F"/>
    <w:rsid w:val="000139B3"/>
    <w:rsid w:val="00013AD0"/>
    <w:rsid w:val="000141B4"/>
    <w:rsid w:val="0001462F"/>
    <w:rsid w:val="00015616"/>
    <w:rsid w:val="000165E5"/>
    <w:rsid w:val="00016904"/>
    <w:rsid w:val="000170B2"/>
    <w:rsid w:val="00020ADB"/>
    <w:rsid w:val="000210BA"/>
    <w:rsid w:val="0002209D"/>
    <w:rsid w:val="00022AB2"/>
    <w:rsid w:val="00022BF2"/>
    <w:rsid w:val="00022D24"/>
    <w:rsid w:val="00023409"/>
    <w:rsid w:val="00024879"/>
    <w:rsid w:val="0002577F"/>
    <w:rsid w:val="00025A22"/>
    <w:rsid w:val="00031151"/>
    <w:rsid w:val="00031643"/>
    <w:rsid w:val="0003217A"/>
    <w:rsid w:val="00034D01"/>
    <w:rsid w:val="000355E9"/>
    <w:rsid w:val="000359FF"/>
    <w:rsid w:val="00035A4F"/>
    <w:rsid w:val="00036C00"/>
    <w:rsid w:val="00036EAB"/>
    <w:rsid w:val="00037795"/>
    <w:rsid w:val="000418C7"/>
    <w:rsid w:val="000427B6"/>
    <w:rsid w:val="000435C9"/>
    <w:rsid w:val="00043B5E"/>
    <w:rsid w:val="000448DF"/>
    <w:rsid w:val="0005010C"/>
    <w:rsid w:val="000502BA"/>
    <w:rsid w:val="00050675"/>
    <w:rsid w:val="00050D9F"/>
    <w:rsid w:val="00050FE8"/>
    <w:rsid w:val="0005129D"/>
    <w:rsid w:val="00052B53"/>
    <w:rsid w:val="000542E4"/>
    <w:rsid w:val="00054BB4"/>
    <w:rsid w:val="00054CAE"/>
    <w:rsid w:val="00057580"/>
    <w:rsid w:val="00057DC0"/>
    <w:rsid w:val="0006102E"/>
    <w:rsid w:val="000614F0"/>
    <w:rsid w:val="00061866"/>
    <w:rsid w:val="00061BB2"/>
    <w:rsid w:val="0006248B"/>
    <w:rsid w:val="00062811"/>
    <w:rsid w:val="00062C55"/>
    <w:rsid w:val="0006303C"/>
    <w:rsid w:val="000636B9"/>
    <w:rsid w:val="000638A5"/>
    <w:rsid w:val="00064EF6"/>
    <w:rsid w:val="00065825"/>
    <w:rsid w:val="000659ED"/>
    <w:rsid w:val="00065CB3"/>
    <w:rsid w:val="00066DB6"/>
    <w:rsid w:val="000678A1"/>
    <w:rsid w:val="00067D9D"/>
    <w:rsid w:val="00070C77"/>
    <w:rsid w:val="00071081"/>
    <w:rsid w:val="00071BDA"/>
    <w:rsid w:val="0007287C"/>
    <w:rsid w:val="00073EB0"/>
    <w:rsid w:val="000753B1"/>
    <w:rsid w:val="000771E2"/>
    <w:rsid w:val="00080DCD"/>
    <w:rsid w:val="000811B5"/>
    <w:rsid w:val="0008152A"/>
    <w:rsid w:val="000841B8"/>
    <w:rsid w:val="00084F36"/>
    <w:rsid w:val="000853D9"/>
    <w:rsid w:val="00085BC8"/>
    <w:rsid w:val="00085F21"/>
    <w:rsid w:val="00086F78"/>
    <w:rsid w:val="00087962"/>
    <w:rsid w:val="00087E65"/>
    <w:rsid w:val="0009082C"/>
    <w:rsid w:val="000909C6"/>
    <w:rsid w:val="00090B36"/>
    <w:rsid w:val="00091BAD"/>
    <w:rsid w:val="00094277"/>
    <w:rsid w:val="00094BAF"/>
    <w:rsid w:val="00094E5C"/>
    <w:rsid w:val="00094E66"/>
    <w:rsid w:val="000953F1"/>
    <w:rsid w:val="0009542D"/>
    <w:rsid w:val="00095E71"/>
    <w:rsid w:val="0009614C"/>
    <w:rsid w:val="00097DE4"/>
    <w:rsid w:val="000A00A7"/>
    <w:rsid w:val="000A057C"/>
    <w:rsid w:val="000A07ED"/>
    <w:rsid w:val="000A084E"/>
    <w:rsid w:val="000A25D8"/>
    <w:rsid w:val="000A37BE"/>
    <w:rsid w:val="000A3AA6"/>
    <w:rsid w:val="000A49DC"/>
    <w:rsid w:val="000A4A1B"/>
    <w:rsid w:val="000A4D80"/>
    <w:rsid w:val="000A5842"/>
    <w:rsid w:val="000A5CB9"/>
    <w:rsid w:val="000A63F1"/>
    <w:rsid w:val="000A6B74"/>
    <w:rsid w:val="000A7C44"/>
    <w:rsid w:val="000B0BC3"/>
    <w:rsid w:val="000B2839"/>
    <w:rsid w:val="000B51BC"/>
    <w:rsid w:val="000B635E"/>
    <w:rsid w:val="000B697D"/>
    <w:rsid w:val="000C00F8"/>
    <w:rsid w:val="000C01DB"/>
    <w:rsid w:val="000C074A"/>
    <w:rsid w:val="000C077D"/>
    <w:rsid w:val="000C460C"/>
    <w:rsid w:val="000C5205"/>
    <w:rsid w:val="000C5332"/>
    <w:rsid w:val="000D16AF"/>
    <w:rsid w:val="000D1F0A"/>
    <w:rsid w:val="000D20D8"/>
    <w:rsid w:val="000D20E3"/>
    <w:rsid w:val="000D5C05"/>
    <w:rsid w:val="000D5C54"/>
    <w:rsid w:val="000D5DAE"/>
    <w:rsid w:val="000D5FC4"/>
    <w:rsid w:val="000E0697"/>
    <w:rsid w:val="000E14CA"/>
    <w:rsid w:val="000E2044"/>
    <w:rsid w:val="000E20D4"/>
    <w:rsid w:val="000E2558"/>
    <w:rsid w:val="000E26E9"/>
    <w:rsid w:val="000E28EC"/>
    <w:rsid w:val="000E39DC"/>
    <w:rsid w:val="000E43CF"/>
    <w:rsid w:val="000E4F25"/>
    <w:rsid w:val="000E5670"/>
    <w:rsid w:val="000E6855"/>
    <w:rsid w:val="000E6C38"/>
    <w:rsid w:val="000E79F7"/>
    <w:rsid w:val="000F074F"/>
    <w:rsid w:val="000F171F"/>
    <w:rsid w:val="000F21A1"/>
    <w:rsid w:val="000F2DC8"/>
    <w:rsid w:val="000F4508"/>
    <w:rsid w:val="000F494E"/>
    <w:rsid w:val="000F4B22"/>
    <w:rsid w:val="000F59FF"/>
    <w:rsid w:val="000F5AB0"/>
    <w:rsid w:val="000F7AF9"/>
    <w:rsid w:val="0010001D"/>
    <w:rsid w:val="00100C93"/>
    <w:rsid w:val="00100F61"/>
    <w:rsid w:val="0010188A"/>
    <w:rsid w:val="0010250D"/>
    <w:rsid w:val="00103036"/>
    <w:rsid w:val="001035DB"/>
    <w:rsid w:val="00104D7F"/>
    <w:rsid w:val="00105635"/>
    <w:rsid w:val="0010702C"/>
    <w:rsid w:val="001073FF"/>
    <w:rsid w:val="00107DC6"/>
    <w:rsid w:val="00107FEE"/>
    <w:rsid w:val="00110ECE"/>
    <w:rsid w:val="00110F4E"/>
    <w:rsid w:val="00111239"/>
    <w:rsid w:val="0011128D"/>
    <w:rsid w:val="00111521"/>
    <w:rsid w:val="0011216A"/>
    <w:rsid w:val="001157DF"/>
    <w:rsid w:val="00115C64"/>
    <w:rsid w:val="001160B3"/>
    <w:rsid w:val="001200EE"/>
    <w:rsid w:val="00120BA2"/>
    <w:rsid w:val="00120C65"/>
    <w:rsid w:val="00121DC6"/>
    <w:rsid w:val="00121DD2"/>
    <w:rsid w:val="00121F0F"/>
    <w:rsid w:val="00122EF4"/>
    <w:rsid w:val="00124BC9"/>
    <w:rsid w:val="00124FF8"/>
    <w:rsid w:val="00126A51"/>
    <w:rsid w:val="00127725"/>
    <w:rsid w:val="00130E9B"/>
    <w:rsid w:val="00131BD3"/>
    <w:rsid w:val="00132285"/>
    <w:rsid w:val="00133C9F"/>
    <w:rsid w:val="001352B8"/>
    <w:rsid w:val="00136D12"/>
    <w:rsid w:val="00136F13"/>
    <w:rsid w:val="00140A79"/>
    <w:rsid w:val="00140BD5"/>
    <w:rsid w:val="00141B55"/>
    <w:rsid w:val="00141E9F"/>
    <w:rsid w:val="00142626"/>
    <w:rsid w:val="0014265E"/>
    <w:rsid w:val="00143126"/>
    <w:rsid w:val="0014511F"/>
    <w:rsid w:val="001458FE"/>
    <w:rsid w:val="00146FF0"/>
    <w:rsid w:val="001472F9"/>
    <w:rsid w:val="0014747F"/>
    <w:rsid w:val="001475F9"/>
    <w:rsid w:val="00147CC6"/>
    <w:rsid w:val="00150EF4"/>
    <w:rsid w:val="001513DB"/>
    <w:rsid w:val="00151951"/>
    <w:rsid w:val="0015197A"/>
    <w:rsid w:val="00151ECA"/>
    <w:rsid w:val="001522BE"/>
    <w:rsid w:val="001527B4"/>
    <w:rsid w:val="00154083"/>
    <w:rsid w:val="00154A47"/>
    <w:rsid w:val="00155492"/>
    <w:rsid w:val="00155CAB"/>
    <w:rsid w:val="00157779"/>
    <w:rsid w:val="00157FEF"/>
    <w:rsid w:val="0016002A"/>
    <w:rsid w:val="001605E6"/>
    <w:rsid w:val="001606FC"/>
    <w:rsid w:val="00160DFE"/>
    <w:rsid w:val="00160E98"/>
    <w:rsid w:val="0016160F"/>
    <w:rsid w:val="00161FF9"/>
    <w:rsid w:val="00163AA8"/>
    <w:rsid w:val="00163E83"/>
    <w:rsid w:val="00164068"/>
    <w:rsid w:val="0016437B"/>
    <w:rsid w:val="00164E0D"/>
    <w:rsid w:val="00166889"/>
    <w:rsid w:val="00167399"/>
    <w:rsid w:val="00167C7C"/>
    <w:rsid w:val="00172CBA"/>
    <w:rsid w:val="00174015"/>
    <w:rsid w:val="00174A7E"/>
    <w:rsid w:val="00175314"/>
    <w:rsid w:val="00175C22"/>
    <w:rsid w:val="00175EF3"/>
    <w:rsid w:val="00176A5B"/>
    <w:rsid w:val="001802DE"/>
    <w:rsid w:val="00180419"/>
    <w:rsid w:val="001807AE"/>
    <w:rsid w:val="00180A19"/>
    <w:rsid w:val="001810E4"/>
    <w:rsid w:val="0018162C"/>
    <w:rsid w:val="0018183F"/>
    <w:rsid w:val="00182206"/>
    <w:rsid w:val="00183F45"/>
    <w:rsid w:val="00185CB3"/>
    <w:rsid w:val="001860CC"/>
    <w:rsid w:val="00186C6F"/>
    <w:rsid w:val="00186CE5"/>
    <w:rsid w:val="001900F2"/>
    <w:rsid w:val="001915CB"/>
    <w:rsid w:val="001931A7"/>
    <w:rsid w:val="00193576"/>
    <w:rsid w:val="001938C5"/>
    <w:rsid w:val="00193DFD"/>
    <w:rsid w:val="00193FCF"/>
    <w:rsid w:val="00194628"/>
    <w:rsid w:val="0019782B"/>
    <w:rsid w:val="00197BBE"/>
    <w:rsid w:val="001A017A"/>
    <w:rsid w:val="001A01E6"/>
    <w:rsid w:val="001A0595"/>
    <w:rsid w:val="001A0C5B"/>
    <w:rsid w:val="001A14D2"/>
    <w:rsid w:val="001A14EB"/>
    <w:rsid w:val="001A1D1B"/>
    <w:rsid w:val="001A2C5F"/>
    <w:rsid w:val="001A326E"/>
    <w:rsid w:val="001A5378"/>
    <w:rsid w:val="001A53CE"/>
    <w:rsid w:val="001A57E4"/>
    <w:rsid w:val="001A5C55"/>
    <w:rsid w:val="001A6A27"/>
    <w:rsid w:val="001A6FF6"/>
    <w:rsid w:val="001B2338"/>
    <w:rsid w:val="001B2577"/>
    <w:rsid w:val="001B2EA6"/>
    <w:rsid w:val="001B2EE5"/>
    <w:rsid w:val="001B2F81"/>
    <w:rsid w:val="001B2FD8"/>
    <w:rsid w:val="001B3A17"/>
    <w:rsid w:val="001B4716"/>
    <w:rsid w:val="001B5CA1"/>
    <w:rsid w:val="001B6124"/>
    <w:rsid w:val="001C0459"/>
    <w:rsid w:val="001C1760"/>
    <w:rsid w:val="001C262A"/>
    <w:rsid w:val="001C2B00"/>
    <w:rsid w:val="001C31C4"/>
    <w:rsid w:val="001C3224"/>
    <w:rsid w:val="001C43F6"/>
    <w:rsid w:val="001C613F"/>
    <w:rsid w:val="001C61FB"/>
    <w:rsid w:val="001C6278"/>
    <w:rsid w:val="001C6D4F"/>
    <w:rsid w:val="001C7281"/>
    <w:rsid w:val="001C7664"/>
    <w:rsid w:val="001C78AB"/>
    <w:rsid w:val="001C7A30"/>
    <w:rsid w:val="001C7A66"/>
    <w:rsid w:val="001D2276"/>
    <w:rsid w:val="001D2A32"/>
    <w:rsid w:val="001D3B85"/>
    <w:rsid w:val="001D4845"/>
    <w:rsid w:val="001D54E9"/>
    <w:rsid w:val="001D5561"/>
    <w:rsid w:val="001D5F20"/>
    <w:rsid w:val="001E0D73"/>
    <w:rsid w:val="001E1EF7"/>
    <w:rsid w:val="001E2FC9"/>
    <w:rsid w:val="001E47A2"/>
    <w:rsid w:val="001E5466"/>
    <w:rsid w:val="001E5864"/>
    <w:rsid w:val="001E5CFA"/>
    <w:rsid w:val="001E6BE6"/>
    <w:rsid w:val="001E6BEB"/>
    <w:rsid w:val="001E6D2C"/>
    <w:rsid w:val="001F02A8"/>
    <w:rsid w:val="001F2942"/>
    <w:rsid w:val="001F37BC"/>
    <w:rsid w:val="001F46B5"/>
    <w:rsid w:val="001F525C"/>
    <w:rsid w:val="001F5F97"/>
    <w:rsid w:val="001F6066"/>
    <w:rsid w:val="001F71FD"/>
    <w:rsid w:val="001F75E2"/>
    <w:rsid w:val="0020130B"/>
    <w:rsid w:val="0020181D"/>
    <w:rsid w:val="002026FD"/>
    <w:rsid w:val="00202840"/>
    <w:rsid w:val="00202866"/>
    <w:rsid w:val="0020338F"/>
    <w:rsid w:val="0020503E"/>
    <w:rsid w:val="0020563D"/>
    <w:rsid w:val="0020648F"/>
    <w:rsid w:val="00206FCF"/>
    <w:rsid w:val="00207C6E"/>
    <w:rsid w:val="00211079"/>
    <w:rsid w:val="002113F5"/>
    <w:rsid w:val="00214757"/>
    <w:rsid w:val="00214851"/>
    <w:rsid w:val="002154F3"/>
    <w:rsid w:val="00217961"/>
    <w:rsid w:val="00220752"/>
    <w:rsid w:val="00220A26"/>
    <w:rsid w:val="00220FC0"/>
    <w:rsid w:val="00221124"/>
    <w:rsid w:val="00221B6D"/>
    <w:rsid w:val="00221C40"/>
    <w:rsid w:val="0022207A"/>
    <w:rsid w:val="002223F4"/>
    <w:rsid w:val="00222665"/>
    <w:rsid w:val="00224BAB"/>
    <w:rsid w:val="00225818"/>
    <w:rsid w:val="00226514"/>
    <w:rsid w:val="00227327"/>
    <w:rsid w:val="00230339"/>
    <w:rsid w:val="00230F21"/>
    <w:rsid w:val="00231E16"/>
    <w:rsid w:val="0023221E"/>
    <w:rsid w:val="00232A56"/>
    <w:rsid w:val="0023340A"/>
    <w:rsid w:val="00233A5D"/>
    <w:rsid w:val="002348A0"/>
    <w:rsid w:val="00234A10"/>
    <w:rsid w:val="00235C5A"/>
    <w:rsid w:val="00235F39"/>
    <w:rsid w:val="00236B05"/>
    <w:rsid w:val="00236E54"/>
    <w:rsid w:val="00236E5E"/>
    <w:rsid w:val="00237630"/>
    <w:rsid w:val="002423F1"/>
    <w:rsid w:val="00242D46"/>
    <w:rsid w:val="002431C4"/>
    <w:rsid w:val="002435C7"/>
    <w:rsid w:val="0024458B"/>
    <w:rsid w:val="00245D27"/>
    <w:rsid w:val="00245DAC"/>
    <w:rsid w:val="002472CA"/>
    <w:rsid w:val="00247340"/>
    <w:rsid w:val="0025146B"/>
    <w:rsid w:val="00251EE1"/>
    <w:rsid w:val="00252B81"/>
    <w:rsid w:val="0025366B"/>
    <w:rsid w:val="00253E03"/>
    <w:rsid w:val="00254977"/>
    <w:rsid w:val="00256273"/>
    <w:rsid w:val="00256D84"/>
    <w:rsid w:val="00257A24"/>
    <w:rsid w:val="00257B61"/>
    <w:rsid w:val="002619ED"/>
    <w:rsid w:val="0026221F"/>
    <w:rsid w:val="00262913"/>
    <w:rsid w:val="002643BB"/>
    <w:rsid w:val="00264D94"/>
    <w:rsid w:val="00267E04"/>
    <w:rsid w:val="002722D8"/>
    <w:rsid w:val="002736A8"/>
    <w:rsid w:val="002747DA"/>
    <w:rsid w:val="00274906"/>
    <w:rsid w:val="0027499E"/>
    <w:rsid w:val="00275B1B"/>
    <w:rsid w:val="0027647E"/>
    <w:rsid w:val="00276B4B"/>
    <w:rsid w:val="00276D1C"/>
    <w:rsid w:val="00276FBC"/>
    <w:rsid w:val="0027799D"/>
    <w:rsid w:val="00280171"/>
    <w:rsid w:val="00280B11"/>
    <w:rsid w:val="00280EAA"/>
    <w:rsid w:val="00281B24"/>
    <w:rsid w:val="00282380"/>
    <w:rsid w:val="00282695"/>
    <w:rsid w:val="00282EA3"/>
    <w:rsid w:val="00284B00"/>
    <w:rsid w:val="00286451"/>
    <w:rsid w:val="00286A12"/>
    <w:rsid w:val="00287CC3"/>
    <w:rsid w:val="00290035"/>
    <w:rsid w:val="00291CF2"/>
    <w:rsid w:val="002922A9"/>
    <w:rsid w:val="0029396E"/>
    <w:rsid w:val="00293CBF"/>
    <w:rsid w:val="0029427C"/>
    <w:rsid w:val="00294934"/>
    <w:rsid w:val="00294CF4"/>
    <w:rsid w:val="00295329"/>
    <w:rsid w:val="00296671"/>
    <w:rsid w:val="002968C8"/>
    <w:rsid w:val="00297127"/>
    <w:rsid w:val="00297503"/>
    <w:rsid w:val="00297A68"/>
    <w:rsid w:val="00297B09"/>
    <w:rsid w:val="00297C18"/>
    <w:rsid w:val="002A0C8A"/>
    <w:rsid w:val="002A11CF"/>
    <w:rsid w:val="002A3510"/>
    <w:rsid w:val="002A3FCB"/>
    <w:rsid w:val="002A4403"/>
    <w:rsid w:val="002A4968"/>
    <w:rsid w:val="002A7229"/>
    <w:rsid w:val="002A7611"/>
    <w:rsid w:val="002A79DF"/>
    <w:rsid w:val="002A7B4F"/>
    <w:rsid w:val="002A7C50"/>
    <w:rsid w:val="002B01F5"/>
    <w:rsid w:val="002B2ABD"/>
    <w:rsid w:val="002B43CF"/>
    <w:rsid w:val="002B4E9F"/>
    <w:rsid w:val="002B6B9C"/>
    <w:rsid w:val="002B6EDE"/>
    <w:rsid w:val="002B7F90"/>
    <w:rsid w:val="002C31F1"/>
    <w:rsid w:val="002C350E"/>
    <w:rsid w:val="002C4747"/>
    <w:rsid w:val="002C5267"/>
    <w:rsid w:val="002C5954"/>
    <w:rsid w:val="002C59A8"/>
    <w:rsid w:val="002C64C2"/>
    <w:rsid w:val="002D067C"/>
    <w:rsid w:val="002D2BDB"/>
    <w:rsid w:val="002D2D6C"/>
    <w:rsid w:val="002D2DAD"/>
    <w:rsid w:val="002D36F8"/>
    <w:rsid w:val="002D69FD"/>
    <w:rsid w:val="002D6A2B"/>
    <w:rsid w:val="002E0ED3"/>
    <w:rsid w:val="002E169D"/>
    <w:rsid w:val="002E2CA2"/>
    <w:rsid w:val="002E3E3D"/>
    <w:rsid w:val="002E43DC"/>
    <w:rsid w:val="002E506B"/>
    <w:rsid w:val="002E5939"/>
    <w:rsid w:val="002E5D64"/>
    <w:rsid w:val="002E7885"/>
    <w:rsid w:val="002F05ED"/>
    <w:rsid w:val="002F0CA7"/>
    <w:rsid w:val="002F0F26"/>
    <w:rsid w:val="002F2851"/>
    <w:rsid w:val="002F336C"/>
    <w:rsid w:val="002F6F5F"/>
    <w:rsid w:val="002F71F2"/>
    <w:rsid w:val="002F7BFB"/>
    <w:rsid w:val="0030072F"/>
    <w:rsid w:val="00302BDD"/>
    <w:rsid w:val="00302C20"/>
    <w:rsid w:val="003054AC"/>
    <w:rsid w:val="00305FDE"/>
    <w:rsid w:val="003066C5"/>
    <w:rsid w:val="00307F54"/>
    <w:rsid w:val="003144AB"/>
    <w:rsid w:val="003156E6"/>
    <w:rsid w:val="00315C19"/>
    <w:rsid w:val="00316F86"/>
    <w:rsid w:val="00317114"/>
    <w:rsid w:val="003215DC"/>
    <w:rsid w:val="00321772"/>
    <w:rsid w:val="00321B1A"/>
    <w:rsid w:val="00323D8F"/>
    <w:rsid w:val="00324800"/>
    <w:rsid w:val="00325158"/>
    <w:rsid w:val="0032615F"/>
    <w:rsid w:val="003277BA"/>
    <w:rsid w:val="003307CA"/>
    <w:rsid w:val="0033109B"/>
    <w:rsid w:val="00331DA7"/>
    <w:rsid w:val="003332BF"/>
    <w:rsid w:val="00333B96"/>
    <w:rsid w:val="00333BE4"/>
    <w:rsid w:val="00333DF8"/>
    <w:rsid w:val="003353F1"/>
    <w:rsid w:val="00337035"/>
    <w:rsid w:val="003371DA"/>
    <w:rsid w:val="0034016A"/>
    <w:rsid w:val="00340E2E"/>
    <w:rsid w:val="00341D61"/>
    <w:rsid w:val="00342036"/>
    <w:rsid w:val="00342485"/>
    <w:rsid w:val="0034293E"/>
    <w:rsid w:val="00342B83"/>
    <w:rsid w:val="00342C24"/>
    <w:rsid w:val="00343049"/>
    <w:rsid w:val="003430E4"/>
    <w:rsid w:val="00343758"/>
    <w:rsid w:val="00343DD4"/>
    <w:rsid w:val="00344F6D"/>
    <w:rsid w:val="0034650A"/>
    <w:rsid w:val="0035134A"/>
    <w:rsid w:val="00351D87"/>
    <w:rsid w:val="0035204E"/>
    <w:rsid w:val="003521C4"/>
    <w:rsid w:val="00353F38"/>
    <w:rsid w:val="00354295"/>
    <w:rsid w:val="003545B6"/>
    <w:rsid w:val="00356E14"/>
    <w:rsid w:val="0035707F"/>
    <w:rsid w:val="00357128"/>
    <w:rsid w:val="003571D1"/>
    <w:rsid w:val="00357804"/>
    <w:rsid w:val="00357C12"/>
    <w:rsid w:val="00357C5F"/>
    <w:rsid w:val="00357D18"/>
    <w:rsid w:val="00360801"/>
    <w:rsid w:val="003612A8"/>
    <w:rsid w:val="00362DDF"/>
    <w:rsid w:val="0036484D"/>
    <w:rsid w:val="00367080"/>
    <w:rsid w:val="003676D5"/>
    <w:rsid w:val="00370FC5"/>
    <w:rsid w:val="003719F3"/>
    <w:rsid w:val="00371FD3"/>
    <w:rsid w:val="00372028"/>
    <w:rsid w:val="00374A99"/>
    <w:rsid w:val="00374F1E"/>
    <w:rsid w:val="0037527C"/>
    <w:rsid w:val="00375D24"/>
    <w:rsid w:val="003767E3"/>
    <w:rsid w:val="003770BA"/>
    <w:rsid w:val="003775BA"/>
    <w:rsid w:val="00380679"/>
    <w:rsid w:val="0038295E"/>
    <w:rsid w:val="00383781"/>
    <w:rsid w:val="003848A2"/>
    <w:rsid w:val="0038490E"/>
    <w:rsid w:val="00385E4D"/>
    <w:rsid w:val="003862C7"/>
    <w:rsid w:val="0038630C"/>
    <w:rsid w:val="00386EAA"/>
    <w:rsid w:val="003872A0"/>
    <w:rsid w:val="00387EED"/>
    <w:rsid w:val="0039003F"/>
    <w:rsid w:val="00390979"/>
    <w:rsid w:val="00391319"/>
    <w:rsid w:val="003913CD"/>
    <w:rsid w:val="003933A5"/>
    <w:rsid w:val="003937C7"/>
    <w:rsid w:val="003940CA"/>
    <w:rsid w:val="00394244"/>
    <w:rsid w:val="00395862"/>
    <w:rsid w:val="003959FE"/>
    <w:rsid w:val="00396D01"/>
    <w:rsid w:val="003970DA"/>
    <w:rsid w:val="003A1756"/>
    <w:rsid w:val="003A1D4F"/>
    <w:rsid w:val="003A2569"/>
    <w:rsid w:val="003A275C"/>
    <w:rsid w:val="003A4499"/>
    <w:rsid w:val="003A45E5"/>
    <w:rsid w:val="003A4827"/>
    <w:rsid w:val="003A5285"/>
    <w:rsid w:val="003A59BA"/>
    <w:rsid w:val="003A5A34"/>
    <w:rsid w:val="003A69E8"/>
    <w:rsid w:val="003A7B9D"/>
    <w:rsid w:val="003B1881"/>
    <w:rsid w:val="003B1DD9"/>
    <w:rsid w:val="003B274E"/>
    <w:rsid w:val="003B2CF6"/>
    <w:rsid w:val="003B32D3"/>
    <w:rsid w:val="003B4E99"/>
    <w:rsid w:val="003B51E8"/>
    <w:rsid w:val="003B529F"/>
    <w:rsid w:val="003B680C"/>
    <w:rsid w:val="003C16E9"/>
    <w:rsid w:val="003C291C"/>
    <w:rsid w:val="003C5982"/>
    <w:rsid w:val="003C5F58"/>
    <w:rsid w:val="003C7827"/>
    <w:rsid w:val="003C79CE"/>
    <w:rsid w:val="003C7A5B"/>
    <w:rsid w:val="003C7BF0"/>
    <w:rsid w:val="003D1667"/>
    <w:rsid w:val="003D6F04"/>
    <w:rsid w:val="003E0923"/>
    <w:rsid w:val="003E0F6C"/>
    <w:rsid w:val="003E48F4"/>
    <w:rsid w:val="003E650D"/>
    <w:rsid w:val="003E7F0F"/>
    <w:rsid w:val="003F02A0"/>
    <w:rsid w:val="003F1A03"/>
    <w:rsid w:val="003F2C77"/>
    <w:rsid w:val="003F3814"/>
    <w:rsid w:val="003F4DD5"/>
    <w:rsid w:val="003F519C"/>
    <w:rsid w:val="003F542D"/>
    <w:rsid w:val="003F59EA"/>
    <w:rsid w:val="003F67DB"/>
    <w:rsid w:val="00400628"/>
    <w:rsid w:val="00400EC1"/>
    <w:rsid w:val="00401340"/>
    <w:rsid w:val="00401B34"/>
    <w:rsid w:val="00401B70"/>
    <w:rsid w:val="0040257C"/>
    <w:rsid w:val="00402910"/>
    <w:rsid w:val="00403852"/>
    <w:rsid w:val="0040498F"/>
    <w:rsid w:val="004050C8"/>
    <w:rsid w:val="00405237"/>
    <w:rsid w:val="0040553C"/>
    <w:rsid w:val="0040573B"/>
    <w:rsid w:val="00406157"/>
    <w:rsid w:val="00411A2B"/>
    <w:rsid w:val="00412219"/>
    <w:rsid w:val="0041236E"/>
    <w:rsid w:val="00413FA1"/>
    <w:rsid w:val="00415A2E"/>
    <w:rsid w:val="004160D5"/>
    <w:rsid w:val="0041790A"/>
    <w:rsid w:val="00417D23"/>
    <w:rsid w:val="00420093"/>
    <w:rsid w:val="00420EF5"/>
    <w:rsid w:val="0042222E"/>
    <w:rsid w:val="0042228D"/>
    <w:rsid w:val="00422E61"/>
    <w:rsid w:val="004232A3"/>
    <w:rsid w:val="00423745"/>
    <w:rsid w:val="00423B31"/>
    <w:rsid w:val="00424C86"/>
    <w:rsid w:val="00424D48"/>
    <w:rsid w:val="00425C1D"/>
    <w:rsid w:val="00425C6B"/>
    <w:rsid w:val="00425CB3"/>
    <w:rsid w:val="00425E55"/>
    <w:rsid w:val="00426225"/>
    <w:rsid w:val="00427620"/>
    <w:rsid w:val="00430455"/>
    <w:rsid w:val="004309B5"/>
    <w:rsid w:val="00430E69"/>
    <w:rsid w:val="00431428"/>
    <w:rsid w:val="00432C19"/>
    <w:rsid w:val="004341AA"/>
    <w:rsid w:val="00434F07"/>
    <w:rsid w:val="00435810"/>
    <w:rsid w:val="00436A28"/>
    <w:rsid w:val="00436E07"/>
    <w:rsid w:val="00437909"/>
    <w:rsid w:val="00437AF3"/>
    <w:rsid w:val="00437D79"/>
    <w:rsid w:val="004417CD"/>
    <w:rsid w:val="004418A7"/>
    <w:rsid w:val="00441C3D"/>
    <w:rsid w:val="00443D96"/>
    <w:rsid w:val="0044497A"/>
    <w:rsid w:val="00445AD3"/>
    <w:rsid w:val="00446FF5"/>
    <w:rsid w:val="00447592"/>
    <w:rsid w:val="0044759B"/>
    <w:rsid w:val="00450802"/>
    <w:rsid w:val="00451473"/>
    <w:rsid w:val="00451AA3"/>
    <w:rsid w:val="00451E42"/>
    <w:rsid w:val="00452539"/>
    <w:rsid w:val="00452674"/>
    <w:rsid w:val="004527C3"/>
    <w:rsid w:val="00453224"/>
    <w:rsid w:val="004547F6"/>
    <w:rsid w:val="00454CC0"/>
    <w:rsid w:val="004551A5"/>
    <w:rsid w:val="0045527F"/>
    <w:rsid w:val="004559D1"/>
    <w:rsid w:val="00456177"/>
    <w:rsid w:val="00457D23"/>
    <w:rsid w:val="00460DF5"/>
    <w:rsid w:val="00460FF9"/>
    <w:rsid w:val="00464F74"/>
    <w:rsid w:val="0046740A"/>
    <w:rsid w:val="00467DE1"/>
    <w:rsid w:val="00470F57"/>
    <w:rsid w:val="00471BE2"/>
    <w:rsid w:val="00473631"/>
    <w:rsid w:val="00475C5C"/>
    <w:rsid w:val="00475C73"/>
    <w:rsid w:val="0047607F"/>
    <w:rsid w:val="00476990"/>
    <w:rsid w:val="0048081C"/>
    <w:rsid w:val="0048138E"/>
    <w:rsid w:val="0048248F"/>
    <w:rsid w:val="00482A9A"/>
    <w:rsid w:val="00486DE9"/>
    <w:rsid w:val="00487253"/>
    <w:rsid w:val="0048766E"/>
    <w:rsid w:val="00490BE8"/>
    <w:rsid w:val="00491524"/>
    <w:rsid w:val="00491726"/>
    <w:rsid w:val="00491870"/>
    <w:rsid w:val="00491B4D"/>
    <w:rsid w:val="004925FB"/>
    <w:rsid w:val="0049321F"/>
    <w:rsid w:val="004932B6"/>
    <w:rsid w:val="00494348"/>
    <w:rsid w:val="00494829"/>
    <w:rsid w:val="00494E00"/>
    <w:rsid w:val="00496FAC"/>
    <w:rsid w:val="004A0269"/>
    <w:rsid w:val="004A08CA"/>
    <w:rsid w:val="004A0B57"/>
    <w:rsid w:val="004A1CA5"/>
    <w:rsid w:val="004A222D"/>
    <w:rsid w:val="004A243D"/>
    <w:rsid w:val="004A5427"/>
    <w:rsid w:val="004A783C"/>
    <w:rsid w:val="004A788D"/>
    <w:rsid w:val="004A7C7D"/>
    <w:rsid w:val="004B1952"/>
    <w:rsid w:val="004B3A81"/>
    <w:rsid w:val="004B3B6D"/>
    <w:rsid w:val="004B3D0D"/>
    <w:rsid w:val="004B4C4A"/>
    <w:rsid w:val="004B4D6C"/>
    <w:rsid w:val="004B585E"/>
    <w:rsid w:val="004B6912"/>
    <w:rsid w:val="004B7835"/>
    <w:rsid w:val="004C1482"/>
    <w:rsid w:val="004C25A3"/>
    <w:rsid w:val="004C283E"/>
    <w:rsid w:val="004C4E9B"/>
    <w:rsid w:val="004C505C"/>
    <w:rsid w:val="004C5FC9"/>
    <w:rsid w:val="004C6FB5"/>
    <w:rsid w:val="004C76B7"/>
    <w:rsid w:val="004C78AE"/>
    <w:rsid w:val="004D0181"/>
    <w:rsid w:val="004D0766"/>
    <w:rsid w:val="004D1211"/>
    <w:rsid w:val="004D15A8"/>
    <w:rsid w:val="004D19C7"/>
    <w:rsid w:val="004D30C1"/>
    <w:rsid w:val="004D4D07"/>
    <w:rsid w:val="004D4D3F"/>
    <w:rsid w:val="004D4F77"/>
    <w:rsid w:val="004D6294"/>
    <w:rsid w:val="004D68AD"/>
    <w:rsid w:val="004D7D3C"/>
    <w:rsid w:val="004E1BC8"/>
    <w:rsid w:val="004E2280"/>
    <w:rsid w:val="004E229D"/>
    <w:rsid w:val="004E3FC9"/>
    <w:rsid w:val="004E442C"/>
    <w:rsid w:val="004E4E80"/>
    <w:rsid w:val="004E4F63"/>
    <w:rsid w:val="004E6539"/>
    <w:rsid w:val="004E789A"/>
    <w:rsid w:val="004E7FCB"/>
    <w:rsid w:val="004E7FF8"/>
    <w:rsid w:val="004F060C"/>
    <w:rsid w:val="004F1658"/>
    <w:rsid w:val="004F1D6F"/>
    <w:rsid w:val="004F2295"/>
    <w:rsid w:val="004F2567"/>
    <w:rsid w:val="004F2AE2"/>
    <w:rsid w:val="004F382C"/>
    <w:rsid w:val="004F4562"/>
    <w:rsid w:val="004F5B38"/>
    <w:rsid w:val="004F78F7"/>
    <w:rsid w:val="005011CC"/>
    <w:rsid w:val="005013EF"/>
    <w:rsid w:val="00502684"/>
    <w:rsid w:val="00502BF6"/>
    <w:rsid w:val="00502CD3"/>
    <w:rsid w:val="00502D16"/>
    <w:rsid w:val="005044CA"/>
    <w:rsid w:val="00510671"/>
    <w:rsid w:val="00511410"/>
    <w:rsid w:val="00515B93"/>
    <w:rsid w:val="00517134"/>
    <w:rsid w:val="005174EF"/>
    <w:rsid w:val="00517708"/>
    <w:rsid w:val="00521AD1"/>
    <w:rsid w:val="00521E1A"/>
    <w:rsid w:val="0052265B"/>
    <w:rsid w:val="00523BB5"/>
    <w:rsid w:val="005242FE"/>
    <w:rsid w:val="005248C6"/>
    <w:rsid w:val="00524BD6"/>
    <w:rsid w:val="005254EE"/>
    <w:rsid w:val="00526C64"/>
    <w:rsid w:val="00526ED8"/>
    <w:rsid w:val="005270AB"/>
    <w:rsid w:val="00527541"/>
    <w:rsid w:val="00530B55"/>
    <w:rsid w:val="005315D3"/>
    <w:rsid w:val="00533B8D"/>
    <w:rsid w:val="0053425B"/>
    <w:rsid w:val="005345D7"/>
    <w:rsid w:val="005347E0"/>
    <w:rsid w:val="005359C8"/>
    <w:rsid w:val="0053711F"/>
    <w:rsid w:val="005408C1"/>
    <w:rsid w:val="00540C0E"/>
    <w:rsid w:val="0054205B"/>
    <w:rsid w:val="00543B20"/>
    <w:rsid w:val="00545866"/>
    <w:rsid w:val="00546CD6"/>
    <w:rsid w:val="0055010E"/>
    <w:rsid w:val="00550E41"/>
    <w:rsid w:val="00551494"/>
    <w:rsid w:val="00551578"/>
    <w:rsid w:val="00552403"/>
    <w:rsid w:val="0055259B"/>
    <w:rsid w:val="00552739"/>
    <w:rsid w:val="00552E7D"/>
    <w:rsid w:val="0055375C"/>
    <w:rsid w:val="0055401A"/>
    <w:rsid w:val="00554699"/>
    <w:rsid w:val="00554B94"/>
    <w:rsid w:val="005554EB"/>
    <w:rsid w:val="0056037E"/>
    <w:rsid w:val="0056107E"/>
    <w:rsid w:val="005611F5"/>
    <w:rsid w:val="005614E4"/>
    <w:rsid w:val="00562B74"/>
    <w:rsid w:val="00563163"/>
    <w:rsid w:val="005645F6"/>
    <w:rsid w:val="00564B14"/>
    <w:rsid w:val="00566397"/>
    <w:rsid w:val="005677D3"/>
    <w:rsid w:val="00567EEF"/>
    <w:rsid w:val="0057122A"/>
    <w:rsid w:val="00572E85"/>
    <w:rsid w:val="0057483E"/>
    <w:rsid w:val="0057522D"/>
    <w:rsid w:val="005755F4"/>
    <w:rsid w:val="00575784"/>
    <w:rsid w:val="00575A9B"/>
    <w:rsid w:val="00576564"/>
    <w:rsid w:val="00576FFD"/>
    <w:rsid w:val="00577CF3"/>
    <w:rsid w:val="0058283A"/>
    <w:rsid w:val="00583055"/>
    <w:rsid w:val="00583356"/>
    <w:rsid w:val="00583F1F"/>
    <w:rsid w:val="00584F31"/>
    <w:rsid w:val="00585B6D"/>
    <w:rsid w:val="00585B8D"/>
    <w:rsid w:val="00587562"/>
    <w:rsid w:val="00590037"/>
    <w:rsid w:val="00590FCA"/>
    <w:rsid w:val="00592547"/>
    <w:rsid w:val="00592AD9"/>
    <w:rsid w:val="00592B6B"/>
    <w:rsid w:val="00593040"/>
    <w:rsid w:val="00593C76"/>
    <w:rsid w:val="005A0C12"/>
    <w:rsid w:val="005A2835"/>
    <w:rsid w:val="005A2D37"/>
    <w:rsid w:val="005A45BB"/>
    <w:rsid w:val="005A4BF9"/>
    <w:rsid w:val="005A5114"/>
    <w:rsid w:val="005A5128"/>
    <w:rsid w:val="005A55A9"/>
    <w:rsid w:val="005A5904"/>
    <w:rsid w:val="005A77C6"/>
    <w:rsid w:val="005A7CC8"/>
    <w:rsid w:val="005A7D79"/>
    <w:rsid w:val="005B071F"/>
    <w:rsid w:val="005B07E5"/>
    <w:rsid w:val="005B2D70"/>
    <w:rsid w:val="005B47A9"/>
    <w:rsid w:val="005B52EB"/>
    <w:rsid w:val="005B546F"/>
    <w:rsid w:val="005B549E"/>
    <w:rsid w:val="005B5EDE"/>
    <w:rsid w:val="005B6E49"/>
    <w:rsid w:val="005B7040"/>
    <w:rsid w:val="005B7709"/>
    <w:rsid w:val="005B797F"/>
    <w:rsid w:val="005C08C1"/>
    <w:rsid w:val="005C103F"/>
    <w:rsid w:val="005C15D8"/>
    <w:rsid w:val="005C3201"/>
    <w:rsid w:val="005C4E50"/>
    <w:rsid w:val="005C5B8C"/>
    <w:rsid w:val="005C6A5B"/>
    <w:rsid w:val="005C71A1"/>
    <w:rsid w:val="005C71EE"/>
    <w:rsid w:val="005C7AE2"/>
    <w:rsid w:val="005D145B"/>
    <w:rsid w:val="005D37BB"/>
    <w:rsid w:val="005D3C66"/>
    <w:rsid w:val="005D44EB"/>
    <w:rsid w:val="005D50D7"/>
    <w:rsid w:val="005D6B38"/>
    <w:rsid w:val="005D796B"/>
    <w:rsid w:val="005E0CEF"/>
    <w:rsid w:val="005E1B7E"/>
    <w:rsid w:val="005E3417"/>
    <w:rsid w:val="005E3A0E"/>
    <w:rsid w:val="005E67AC"/>
    <w:rsid w:val="005E7881"/>
    <w:rsid w:val="005E7FEA"/>
    <w:rsid w:val="005F0407"/>
    <w:rsid w:val="005F0454"/>
    <w:rsid w:val="005F0743"/>
    <w:rsid w:val="005F0A9C"/>
    <w:rsid w:val="005F1FE2"/>
    <w:rsid w:val="005F4842"/>
    <w:rsid w:val="005F4DD2"/>
    <w:rsid w:val="005F643B"/>
    <w:rsid w:val="005F72AA"/>
    <w:rsid w:val="005F72E1"/>
    <w:rsid w:val="005F776C"/>
    <w:rsid w:val="005F7ADB"/>
    <w:rsid w:val="00600340"/>
    <w:rsid w:val="00600FE4"/>
    <w:rsid w:val="00601EA7"/>
    <w:rsid w:val="00602732"/>
    <w:rsid w:val="006027C9"/>
    <w:rsid w:val="00603527"/>
    <w:rsid w:val="00603FA0"/>
    <w:rsid w:val="006046BA"/>
    <w:rsid w:val="006060FE"/>
    <w:rsid w:val="00606899"/>
    <w:rsid w:val="00607D59"/>
    <w:rsid w:val="006102BE"/>
    <w:rsid w:val="00611193"/>
    <w:rsid w:val="006112BC"/>
    <w:rsid w:val="00613C89"/>
    <w:rsid w:val="00614271"/>
    <w:rsid w:val="00614E62"/>
    <w:rsid w:val="006153C8"/>
    <w:rsid w:val="00615E4E"/>
    <w:rsid w:val="00616AE5"/>
    <w:rsid w:val="0062042C"/>
    <w:rsid w:val="00620F0C"/>
    <w:rsid w:val="00622398"/>
    <w:rsid w:val="006224A9"/>
    <w:rsid w:val="00622BF4"/>
    <w:rsid w:val="00623049"/>
    <w:rsid w:val="0062310F"/>
    <w:rsid w:val="00623278"/>
    <w:rsid w:val="006233F6"/>
    <w:rsid w:val="0062455F"/>
    <w:rsid w:val="0062472C"/>
    <w:rsid w:val="00626E95"/>
    <w:rsid w:val="0062788E"/>
    <w:rsid w:val="00630335"/>
    <w:rsid w:val="00630DB4"/>
    <w:rsid w:val="006336A0"/>
    <w:rsid w:val="00634173"/>
    <w:rsid w:val="00634630"/>
    <w:rsid w:val="0063507E"/>
    <w:rsid w:val="00636582"/>
    <w:rsid w:val="00637B4D"/>
    <w:rsid w:val="00640238"/>
    <w:rsid w:val="006402BE"/>
    <w:rsid w:val="00640A3C"/>
    <w:rsid w:val="00640AFF"/>
    <w:rsid w:val="0064167D"/>
    <w:rsid w:val="006433C8"/>
    <w:rsid w:val="006436D5"/>
    <w:rsid w:val="00645587"/>
    <w:rsid w:val="00645673"/>
    <w:rsid w:val="006475F9"/>
    <w:rsid w:val="00647BEE"/>
    <w:rsid w:val="00650A93"/>
    <w:rsid w:val="006513D8"/>
    <w:rsid w:val="0065245C"/>
    <w:rsid w:val="00653F3A"/>
    <w:rsid w:val="0065565F"/>
    <w:rsid w:val="00655A0B"/>
    <w:rsid w:val="00656091"/>
    <w:rsid w:val="00656D47"/>
    <w:rsid w:val="00657205"/>
    <w:rsid w:val="006609FB"/>
    <w:rsid w:val="00660E06"/>
    <w:rsid w:val="0066111C"/>
    <w:rsid w:val="0066284D"/>
    <w:rsid w:val="00662EAF"/>
    <w:rsid w:val="00664382"/>
    <w:rsid w:val="006647F0"/>
    <w:rsid w:val="00664D45"/>
    <w:rsid w:val="00665206"/>
    <w:rsid w:val="00665397"/>
    <w:rsid w:val="00666C7F"/>
    <w:rsid w:val="0067077B"/>
    <w:rsid w:val="0067135A"/>
    <w:rsid w:val="006717B8"/>
    <w:rsid w:val="00672019"/>
    <w:rsid w:val="00672CE1"/>
    <w:rsid w:val="0067334D"/>
    <w:rsid w:val="00674589"/>
    <w:rsid w:val="006754E7"/>
    <w:rsid w:val="00676376"/>
    <w:rsid w:val="00680C56"/>
    <w:rsid w:val="006816F3"/>
    <w:rsid w:val="00681975"/>
    <w:rsid w:val="006837A1"/>
    <w:rsid w:val="00684085"/>
    <w:rsid w:val="006845D8"/>
    <w:rsid w:val="006847E6"/>
    <w:rsid w:val="00685717"/>
    <w:rsid w:val="00685A8F"/>
    <w:rsid w:val="006874A1"/>
    <w:rsid w:val="00687B2D"/>
    <w:rsid w:val="0069044A"/>
    <w:rsid w:val="006905EF"/>
    <w:rsid w:val="00691251"/>
    <w:rsid w:val="0069189B"/>
    <w:rsid w:val="006924F3"/>
    <w:rsid w:val="00692EA9"/>
    <w:rsid w:val="006979BD"/>
    <w:rsid w:val="006A0446"/>
    <w:rsid w:val="006A0C4F"/>
    <w:rsid w:val="006A0D68"/>
    <w:rsid w:val="006A0E73"/>
    <w:rsid w:val="006A13E4"/>
    <w:rsid w:val="006A182C"/>
    <w:rsid w:val="006A35C7"/>
    <w:rsid w:val="006A3DE8"/>
    <w:rsid w:val="006A3FC1"/>
    <w:rsid w:val="006A503C"/>
    <w:rsid w:val="006A525B"/>
    <w:rsid w:val="006A55F6"/>
    <w:rsid w:val="006A5CED"/>
    <w:rsid w:val="006A717B"/>
    <w:rsid w:val="006A73D5"/>
    <w:rsid w:val="006A7516"/>
    <w:rsid w:val="006A78A4"/>
    <w:rsid w:val="006A7B8F"/>
    <w:rsid w:val="006B0A0B"/>
    <w:rsid w:val="006B1283"/>
    <w:rsid w:val="006B57FF"/>
    <w:rsid w:val="006B5DA6"/>
    <w:rsid w:val="006B63A5"/>
    <w:rsid w:val="006B67E1"/>
    <w:rsid w:val="006C1484"/>
    <w:rsid w:val="006C2B22"/>
    <w:rsid w:val="006C3310"/>
    <w:rsid w:val="006C4E5E"/>
    <w:rsid w:val="006C5DFD"/>
    <w:rsid w:val="006C6731"/>
    <w:rsid w:val="006C6D65"/>
    <w:rsid w:val="006C7BAA"/>
    <w:rsid w:val="006D0321"/>
    <w:rsid w:val="006D1036"/>
    <w:rsid w:val="006D264A"/>
    <w:rsid w:val="006D2AF6"/>
    <w:rsid w:val="006D3A8E"/>
    <w:rsid w:val="006D58F4"/>
    <w:rsid w:val="006D5AE0"/>
    <w:rsid w:val="006D7432"/>
    <w:rsid w:val="006D76E1"/>
    <w:rsid w:val="006D7768"/>
    <w:rsid w:val="006E0117"/>
    <w:rsid w:val="006E1996"/>
    <w:rsid w:val="006E1D0F"/>
    <w:rsid w:val="006E1DF0"/>
    <w:rsid w:val="006E1E62"/>
    <w:rsid w:val="006E1EF6"/>
    <w:rsid w:val="006E2B09"/>
    <w:rsid w:val="006E3662"/>
    <w:rsid w:val="006E3B64"/>
    <w:rsid w:val="006E5284"/>
    <w:rsid w:val="006E66B6"/>
    <w:rsid w:val="006E6AB3"/>
    <w:rsid w:val="006F06BF"/>
    <w:rsid w:val="006F098F"/>
    <w:rsid w:val="006F19D2"/>
    <w:rsid w:val="006F2954"/>
    <w:rsid w:val="006F3CE3"/>
    <w:rsid w:val="006F7D67"/>
    <w:rsid w:val="007015DE"/>
    <w:rsid w:val="00701684"/>
    <w:rsid w:val="00702DFE"/>
    <w:rsid w:val="00702E7A"/>
    <w:rsid w:val="0070531E"/>
    <w:rsid w:val="00705B3F"/>
    <w:rsid w:val="00707113"/>
    <w:rsid w:val="00710294"/>
    <w:rsid w:val="007103E3"/>
    <w:rsid w:val="00710A20"/>
    <w:rsid w:val="00710F11"/>
    <w:rsid w:val="00711F0B"/>
    <w:rsid w:val="0071245E"/>
    <w:rsid w:val="00713BEC"/>
    <w:rsid w:val="00714227"/>
    <w:rsid w:val="007145A1"/>
    <w:rsid w:val="0071572D"/>
    <w:rsid w:val="00716065"/>
    <w:rsid w:val="007167A3"/>
    <w:rsid w:val="007171F8"/>
    <w:rsid w:val="007202A4"/>
    <w:rsid w:val="00720922"/>
    <w:rsid w:val="007225AA"/>
    <w:rsid w:val="00725CE4"/>
    <w:rsid w:val="00725D17"/>
    <w:rsid w:val="00725F34"/>
    <w:rsid w:val="00726D6D"/>
    <w:rsid w:val="00727ACD"/>
    <w:rsid w:val="00727FB4"/>
    <w:rsid w:val="007314A2"/>
    <w:rsid w:val="007323CC"/>
    <w:rsid w:val="00733733"/>
    <w:rsid w:val="00733A94"/>
    <w:rsid w:val="007360C5"/>
    <w:rsid w:val="00736940"/>
    <w:rsid w:val="007376DF"/>
    <w:rsid w:val="00741EAD"/>
    <w:rsid w:val="00742114"/>
    <w:rsid w:val="00743070"/>
    <w:rsid w:val="0074333A"/>
    <w:rsid w:val="00743A82"/>
    <w:rsid w:val="007452D2"/>
    <w:rsid w:val="00746C25"/>
    <w:rsid w:val="00747A4F"/>
    <w:rsid w:val="00747FAB"/>
    <w:rsid w:val="00751A64"/>
    <w:rsid w:val="00751DC3"/>
    <w:rsid w:val="007524BA"/>
    <w:rsid w:val="007529AB"/>
    <w:rsid w:val="007565D2"/>
    <w:rsid w:val="0075771B"/>
    <w:rsid w:val="007577DE"/>
    <w:rsid w:val="00757A16"/>
    <w:rsid w:val="007610B8"/>
    <w:rsid w:val="0076136B"/>
    <w:rsid w:val="0076177D"/>
    <w:rsid w:val="00761C65"/>
    <w:rsid w:val="00762321"/>
    <w:rsid w:val="0076252C"/>
    <w:rsid w:val="00762A48"/>
    <w:rsid w:val="00762DE5"/>
    <w:rsid w:val="007632DD"/>
    <w:rsid w:val="007641A8"/>
    <w:rsid w:val="00764429"/>
    <w:rsid w:val="00765B22"/>
    <w:rsid w:val="00766074"/>
    <w:rsid w:val="007662B7"/>
    <w:rsid w:val="0076638F"/>
    <w:rsid w:val="00767CCE"/>
    <w:rsid w:val="007701A7"/>
    <w:rsid w:val="00770A77"/>
    <w:rsid w:val="00771BFA"/>
    <w:rsid w:val="00771D85"/>
    <w:rsid w:val="007729C3"/>
    <w:rsid w:val="00774101"/>
    <w:rsid w:val="00775DB5"/>
    <w:rsid w:val="00776BC1"/>
    <w:rsid w:val="007807B2"/>
    <w:rsid w:val="00781A6D"/>
    <w:rsid w:val="00781EB1"/>
    <w:rsid w:val="00782754"/>
    <w:rsid w:val="00782893"/>
    <w:rsid w:val="00783562"/>
    <w:rsid w:val="00783893"/>
    <w:rsid w:val="00783E6B"/>
    <w:rsid w:val="00783EC0"/>
    <w:rsid w:val="007845F4"/>
    <w:rsid w:val="00784808"/>
    <w:rsid w:val="00785641"/>
    <w:rsid w:val="007860C2"/>
    <w:rsid w:val="00786B14"/>
    <w:rsid w:val="00787BF2"/>
    <w:rsid w:val="00787EBC"/>
    <w:rsid w:val="00790CE3"/>
    <w:rsid w:val="00790EA7"/>
    <w:rsid w:val="007917B4"/>
    <w:rsid w:val="00791D8C"/>
    <w:rsid w:val="00793205"/>
    <w:rsid w:val="00794418"/>
    <w:rsid w:val="00794A71"/>
    <w:rsid w:val="00794C27"/>
    <w:rsid w:val="00794FCB"/>
    <w:rsid w:val="00796B59"/>
    <w:rsid w:val="007978F1"/>
    <w:rsid w:val="00797C54"/>
    <w:rsid w:val="007A0C57"/>
    <w:rsid w:val="007A0F14"/>
    <w:rsid w:val="007A1675"/>
    <w:rsid w:val="007A325E"/>
    <w:rsid w:val="007A3F5E"/>
    <w:rsid w:val="007A436C"/>
    <w:rsid w:val="007A48D1"/>
    <w:rsid w:val="007A5917"/>
    <w:rsid w:val="007A648F"/>
    <w:rsid w:val="007A7268"/>
    <w:rsid w:val="007A761F"/>
    <w:rsid w:val="007A7744"/>
    <w:rsid w:val="007A7A7F"/>
    <w:rsid w:val="007B073F"/>
    <w:rsid w:val="007B1670"/>
    <w:rsid w:val="007B28D8"/>
    <w:rsid w:val="007B4740"/>
    <w:rsid w:val="007B4904"/>
    <w:rsid w:val="007B712B"/>
    <w:rsid w:val="007B7642"/>
    <w:rsid w:val="007C0552"/>
    <w:rsid w:val="007C06DB"/>
    <w:rsid w:val="007C0CC2"/>
    <w:rsid w:val="007C1033"/>
    <w:rsid w:val="007C159B"/>
    <w:rsid w:val="007C1EAA"/>
    <w:rsid w:val="007C2748"/>
    <w:rsid w:val="007C2CD9"/>
    <w:rsid w:val="007C5198"/>
    <w:rsid w:val="007C5417"/>
    <w:rsid w:val="007C6BCB"/>
    <w:rsid w:val="007C7E3B"/>
    <w:rsid w:val="007D0634"/>
    <w:rsid w:val="007D175E"/>
    <w:rsid w:val="007D211B"/>
    <w:rsid w:val="007D230F"/>
    <w:rsid w:val="007D3252"/>
    <w:rsid w:val="007D5E04"/>
    <w:rsid w:val="007D6F99"/>
    <w:rsid w:val="007D72C9"/>
    <w:rsid w:val="007D7EBF"/>
    <w:rsid w:val="007E155F"/>
    <w:rsid w:val="007E2070"/>
    <w:rsid w:val="007E2523"/>
    <w:rsid w:val="007E32C3"/>
    <w:rsid w:val="007E3365"/>
    <w:rsid w:val="007E61C1"/>
    <w:rsid w:val="007F1810"/>
    <w:rsid w:val="007F1BDA"/>
    <w:rsid w:val="007F243F"/>
    <w:rsid w:val="007F26DE"/>
    <w:rsid w:val="007F27DE"/>
    <w:rsid w:val="007F4C8B"/>
    <w:rsid w:val="007F5BB5"/>
    <w:rsid w:val="007F6585"/>
    <w:rsid w:val="007F6935"/>
    <w:rsid w:val="007F7006"/>
    <w:rsid w:val="007F720E"/>
    <w:rsid w:val="007F77CC"/>
    <w:rsid w:val="008001A6"/>
    <w:rsid w:val="008015F1"/>
    <w:rsid w:val="00801627"/>
    <w:rsid w:val="008026C1"/>
    <w:rsid w:val="00802B77"/>
    <w:rsid w:val="008036D1"/>
    <w:rsid w:val="0080412B"/>
    <w:rsid w:val="00804317"/>
    <w:rsid w:val="00804D1C"/>
    <w:rsid w:val="00805007"/>
    <w:rsid w:val="008053B9"/>
    <w:rsid w:val="00805A09"/>
    <w:rsid w:val="00805E2C"/>
    <w:rsid w:val="008064A6"/>
    <w:rsid w:val="008073A4"/>
    <w:rsid w:val="0081038F"/>
    <w:rsid w:val="0081044E"/>
    <w:rsid w:val="00811177"/>
    <w:rsid w:val="00811964"/>
    <w:rsid w:val="008121A3"/>
    <w:rsid w:val="008127A1"/>
    <w:rsid w:val="00813CB9"/>
    <w:rsid w:val="00813F45"/>
    <w:rsid w:val="008149EB"/>
    <w:rsid w:val="0081595D"/>
    <w:rsid w:val="00815C96"/>
    <w:rsid w:val="00815EC5"/>
    <w:rsid w:val="00816C38"/>
    <w:rsid w:val="0081702E"/>
    <w:rsid w:val="00817D11"/>
    <w:rsid w:val="0082133A"/>
    <w:rsid w:val="00822712"/>
    <w:rsid w:val="00823C82"/>
    <w:rsid w:val="00823E4E"/>
    <w:rsid w:val="00824CD9"/>
    <w:rsid w:val="0082677F"/>
    <w:rsid w:val="00830A47"/>
    <w:rsid w:val="00830F51"/>
    <w:rsid w:val="0083176B"/>
    <w:rsid w:val="00831ABE"/>
    <w:rsid w:val="00832072"/>
    <w:rsid w:val="00837C54"/>
    <w:rsid w:val="00837EC9"/>
    <w:rsid w:val="00842905"/>
    <w:rsid w:val="008435D1"/>
    <w:rsid w:val="00843A93"/>
    <w:rsid w:val="00846A83"/>
    <w:rsid w:val="00847852"/>
    <w:rsid w:val="008479C2"/>
    <w:rsid w:val="00850A69"/>
    <w:rsid w:val="008524C5"/>
    <w:rsid w:val="00852606"/>
    <w:rsid w:val="0085286E"/>
    <w:rsid w:val="008531EA"/>
    <w:rsid w:val="008532ED"/>
    <w:rsid w:val="00853714"/>
    <w:rsid w:val="00855F5A"/>
    <w:rsid w:val="008566B6"/>
    <w:rsid w:val="008568C9"/>
    <w:rsid w:val="00860F90"/>
    <w:rsid w:val="00861C33"/>
    <w:rsid w:val="00861C69"/>
    <w:rsid w:val="00862564"/>
    <w:rsid w:val="00865159"/>
    <w:rsid w:val="00865712"/>
    <w:rsid w:val="00866077"/>
    <w:rsid w:val="0086645B"/>
    <w:rsid w:val="008679A3"/>
    <w:rsid w:val="00870439"/>
    <w:rsid w:val="008707D9"/>
    <w:rsid w:val="008714B4"/>
    <w:rsid w:val="00871BC4"/>
    <w:rsid w:val="0087302F"/>
    <w:rsid w:val="00873A4F"/>
    <w:rsid w:val="008744AF"/>
    <w:rsid w:val="00874903"/>
    <w:rsid w:val="00874D03"/>
    <w:rsid w:val="008752A4"/>
    <w:rsid w:val="00876783"/>
    <w:rsid w:val="00876D16"/>
    <w:rsid w:val="0087773B"/>
    <w:rsid w:val="0088056D"/>
    <w:rsid w:val="00880EC0"/>
    <w:rsid w:val="00881D5C"/>
    <w:rsid w:val="00882937"/>
    <w:rsid w:val="00882E88"/>
    <w:rsid w:val="00884AF4"/>
    <w:rsid w:val="00885059"/>
    <w:rsid w:val="008857FE"/>
    <w:rsid w:val="00885C32"/>
    <w:rsid w:val="00885C3B"/>
    <w:rsid w:val="00886811"/>
    <w:rsid w:val="00886873"/>
    <w:rsid w:val="00886EF0"/>
    <w:rsid w:val="00886F5A"/>
    <w:rsid w:val="00891B38"/>
    <w:rsid w:val="00894462"/>
    <w:rsid w:val="00895273"/>
    <w:rsid w:val="0089590B"/>
    <w:rsid w:val="00897A0D"/>
    <w:rsid w:val="008A030F"/>
    <w:rsid w:val="008A115E"/>
    <w:rsid w:val="008A1272"/>
    <w:rsid w:val="008A1531"/>
    <w:rsid w:val="008A1E34"/>
    <w:rsid w:val="008A5122"/>
    <w:rsid w:val="008A51DE"/>
    <w:rsid w:val="008A5446"/>
    <w:rsid w:val="008A5FFA"/>
    <w:rsid w:val="008A6B75"/>
    <w:rsid w:val="008A6BBA"/>
    <w:rsid w:val="008A6C35"/>
    <w:rsid w:val="008A750A"/>
    <w:rsid w:val="008B0710"/>
    <w:rsid w:val="008B08B5"/>
    <w:rsid w:val="008B0C81"/>
    <w:rsid w:val="008B32B0"/>
    <w:rsid w:val="008B676D"/>
    <w:rsid w:val="008B7D53"/>
    <w:rsid w:val="008C0DB3"/>
    <w:rsid w:val="008C1FA2"/>
    <w:rsid w:val="008C2B45"/>
    <w:rsid w:val="008C6740"/>
    <w:rsid w:val="008C6D06"/>
    <w:rsid w:val="008C7915"/>
    <w:rsid w:val="008C7D96"/>
    <w:rsid w:val="008D06E7"/>
    <w:rsid w:val="008D0792"/>
    <w:rsid w:val="008D199D"/>
    <w:rsid w:val="008D3437"/>
    <w:rsid w:val="008D36C6"/>
    <w:rsid w:val="008D3CBD"/>
    <w:rsid w:val="008D512D"/>
    <w:rsid w:val="008D5BF7"/>
    <w:rsid w:val="008D5C4C"/>
    <w:rsid w:val="008D7D9C"/>
    <w:rsid w:val="008E4026"/>
    <w:rsid w:val="008E4064"/>
    <w:rsid w:val="008E4EDB"/>
    <w:rsid w:val="008E52C9"/>
    <w:rsid w:val="008E53DD"/>
    <w:rsid w:val="008E5D7F"/>
    <w:rsid w:val="008E5FFE"/>
    <w:rsid w:val="008E77E5"/>
    <w:rsid w:val="008F0CFB"/>
    <w:rsid w:val="008F217A"/>
    <w:rsid w:val="008F3F53"/>
    <w:rsid w:val="008F4270"/>
    <w:rsid w:val="008F4F8E"/>
    <w:rsid w:val="008F5186"/>
    <w:rsid w:val="008F644D"/>
    <w:rsid w:val="008F68F0"/>
    <w:rsid w:val="008F7420"/>
    <w:rsid w:val="008F7C7E"/>
    <w:rsid w:val="00900053"/>
    <w:rsid w:val="00900AFE"/>
    <w:rsid w:val="009010F3"/>
    <w:rsid w:val="00901296"/>
    <w:rsid w:val="00901DB6"/>
    <w:rsid w:val="009044EB"/>
    <w:rsid w:val="00906AB0"/>
    <w:rsid w:val="00910F78"/>
    <w:rsid w:val="00910F86"/>
    <w:rsid w:val="00911C69"/>
    <w:rsid w:val="00912736"/>
    <w:rsid w:val="00914033"/>
    <w:rsid w:val="00914E7B"/>
    <w:rsid w:val="00915178"/>
    <w:rsid w:val="0091609F"/>
    <w:rsid w:val="009161CE"/>
    <w:rsid w:val="00920482"/>
    <w:rsid w:val="00923A60"/>
    <w:rsid w:val="00923AD0"/>
    <w:rsid w:val="00923D69"/>
    <w:rsid w:val="0092467C"/>
    <w:rsid w:val="00925CBD"/>
    <w:rsid w:val="00926395"/>
    <w:rsid w:val="00926583"/>
    <w:rsid w:val="0092698C"/>
    <w:rsid w:val="00926A2F"/>
    <w:rsid w:val="00927C0E"/>
    <w:rsid w:val="009354F6"/>
    <w:rsid w:val="0093713F"/>
    <w:rsid w:val="0093786A"/>
    <w:rsid w:val="009378DB"/>
    <w:rsid w:val="0094047B"/>
    <w:rsid w:val="00941D7A"/>
    <w:rsid w:val="00943D8E"/>
    <w:rsid w:val="00944712"/>
    <w:rsid w:val="00944893"/>
    <w:rsid w:val="00944EC8"/>
    <w:rsid w:val="00945963"/>
    <w:rsid w:val="00945BB8"/>
    <w:rsid w:val="00945C90"/>
    <w:rsid w:val="00947567"/>
    <w:rsid w:val="00947DAA"/>
    <w:rsid w:val="009507A6"/>
    <w:rsid w:val="00951CD2"/>
    <w:rsid w:val="009524FF"/>
    <w:rsid w:val="009542A6"/>
    <w:rsid w:val="00954C0D"/>
    <w:rsid w:val="00954F28"/>
    <w:rsid w:val="00954F44"/>
    <w:rsid w:val="0095500C"/>
    <w:rsid w:val="00956373"/>
    <w:rsid w:val="009567B3"/>
    <w:rsid w:val="009569A3"/>
    <w:rsid w:val="0095759A"/>
    <w:rsid w:val="009577B0"/>
    <w:rsid w:val="009577CC"/>
    <w:rsid w:val="00957A4D"/>
    <w:rsid w:val="00957C03"/>
    <w:rsid w:val="0096085F"/>
    <w:rsid w:val="00961F06"/>
    <w:rsid w:val="009624F2"/>
    <w:rsid w:val="00964960"/>
    <w:rsid w:val="00964CF3"/>
    <w:rsid w:val="00965445"/>
    <w:rsid w:val="00965D92"/>
    <w:rsid w:val="009666D7"/>
    <w:rsid w:val="0096670D"/>
    <w:rsid w:val="00966C21"/>
    <w:rsid w:val="00966CDA"/>
    <w:rsid w:val="009707E3"/>
    <w:rsid w:val="00971A89"/>
    <w:rsid w:val="00972669"/>
    <w:rsid w:val="00972AC0"/>
    <w:rsid w:val="00972DCD"/>
    <w:rsid w:val="00972E7E"/>
    <w:rsid w:val="0097440C"/>
    <w:rsid w:val="0097476F"/>
    <w:rsid w:val="00975362"/>
    <w:rsid w:val="009766BC"/>
    <w:rsid w:val="00976DA7"/>
    <w:rsid w:val="009812A6"/>
    <w:rsid w:val="00982616"/>
    <w:rsid w:val="00982798"/>
    <w:rsid w:val="00982DF4"/>
    <w:rsid w:val="00982EC5"/>
    <w:rsid w:val="009878AC"/>
    <w:rsid w:val="00990103"/>
    <w:rsid w:val="0099061F"/>
    <w:rsid w:val="009920BA"/>
    <w:rsid w:val="00992AC7"/>
    <w:rsid w:val="009947B8"/>
    <w:rsid w:val="00995B66"/>
    <w:rsid w:val="00995D2A"/>
    <w:rsid w:val="009A0A11"/>
    <w:rsid w:val="009A0C04"/>
    <w:rsid w:val="009A1310"/>
    <w:rsid w:val="009A2BD3"/>
    <w:rsid w:val="009A35D5"/>
    <w:rsid w:val="009A3925"/>
    <w:rsid w:val="009A44AA"/>
    <w:rsid w:val="009A4B66"/>
    <w:rsid w:val="009A554B"/>
    <w:rsid w:val="009A58EE"/>
    <w:rsid w:val="009B0ED6"/>
    <w:rsid w:val="009B16D5"/>
    <w:rsid w:val="009B18A0"/>
    <w:rsid w:val="009B253F"/>
    <w:rsid w:val="009B2997"/>
    <w:rsid w:val="009B2DFD"/>
    <w:rsid w:val="009B6243"/>
    <w:rsid w:val="009B6348"/>
    <w:rsid w:val="009B6CF7"/>
    <w:rsid w:val="009B6FA2"/>
    <w:rsid w:val="009B74B1"/>
    <w:rsid w:val="009C146C"/>
    <w:rsid w:val="009C153C"/>
    <w:rsid w:val="009C2CFA"/>
    <w:rsid w:val="009C3E6D"/>
    <w:rsid w:val="009C53E1"/>
    <w:rsid w:val="009C61A1"/>
    <w:rsid w:val="009C6205"/>
    <w:rsid w:val="009C620C"/>
    <w:rsid w:val="009C6628"/>
    <w:rsid w:val="009C68EC"/>
    <w:rsid w:val="009C6C65"/>
    <w:rsid w:val="009C6D5C"/>
    <w:rsid w:val="009C7E25"/>
    <w:rsid w:val="009D0A5D"/>
    <w:rsid w:val="009D19F0"/>
    <w:rsid w:val="009D1E52"/>
    <w:rsid w:val="009D5C1D"/>
    <w:rsid w:val="009D5CEE"/>
    <w:rsid w:val="009D616B"/>
    <w:rsid w:val="009D7307"/>
    <w:rsid w:val="009D78EF"/>
    <w:rsid w:val="009D7C58"/>
    <w:rsid w:val="009D7CD5"/>
    <w:rsid w:val="009E035D"/>
    <w:rsid w:val="009E038A"/>
    <w:rsid w:val="009E05A2"/>
    <w:rsid w:val="009E23CD"/>
    <w:rsid w:val="009E46E3"/>
    <w:rsid w:val="009E6731"/>
    <w:rsid w:val="009E7DFD"/>
    <w:rsid w:val="009F030C"/>
    <w:rsid w:val="009F0C30"/>
    <w:rsid w:val="009F1D14"/>
    <w:rsid w:val="009F26A5"/>
    <w:rsid w:val="009F4666"/>
    <w:rsid w:val="009F53C1"/>
    <w:rsid w:val="009F5E66"/>
    <w:rsid w:val="009F64BF"/>
    <w:rsid w:val="009F6571"/>
    <w:rsid w:val="009F66B9"/>
    <w:rsid w:val="009F6763"/>
    <w:rsid w:val="009F6FEB"/>
    <w:rsid w:val="00A01159"/>
    <w:rsid w:val="00A0121F"/>
    <w:rsid w:val="00A01484"/>
    <w:rsid w:val="00A0200E"/>
    <w:rsid w:val="00A02851"/>
    <w:rsid w:val="00A02F95"/>
    <w:rsid w:val="00A03308"/>
    <w:rsid w:val="00A049EA"/>
    <w:rsid w:val="00A057EB"/>
    <w:rsid w:val="00A05B32"/>
    <w:rsid w:val="00A06A8E"/>
    <w:rsid w:val="00A07323"/>
    <w:rsid w:val="00A073B3"/>
    <w:rsid w:val="00A105AD"/>
    <w:rsid w:val="00A10F36"/>
    <w:rsid w:val="00A117EA"/>
    <w:rsid w:val="00A11D8F"/>
    <w:rsid w:val="00A124B3"/>
    <w:rsid w:val="00A127EC"/>
    <w:rsid w:val="00A132D6"/>
    <w:rsid w:val="00A13D39"/>
    <w:rsid w:val="00A14AC7"/>
    <w:rsid w:val="00A17220"/>
    <w:rsid w:val="00A174B9"/>
    <w:rsid w:val="00A17E18"/>
    <w:rsid w:val="00A20909"/>
    <w:rsid w:val="00A21A38"/>
    <w:rsid w:val="00A2229A"/>
    <w:rsid w:val="00A2230D"/>
    <w:rsid w:val="00A2409C"/>
    <w:rsid w:val="00A24980"/>
    <w:rsid w:val="00A25196"/>
    <w:rsid w:val="00A25741"/>
    <w:rsid w:val="00A26026"/>
    <w:rsid w:val="00A264D8"/>
    <w:rsid w:val="00A27949"/>
    <w:rsid w:val="00A300C6"/>
    <w:rsid w:val="00A31B6A"/>
    <w:rsid w:val="00A31CD7"/>
    <w:rsid w:val="00A33905"/>
    <w:rsid w:val="00A33C06"/>
    <w:rsid w:val="00A343AE"/>
    <w:rsid w:val="00A356CC"/>
    <w:rsid w:val="00A361D7"/>
    <w:rsid w:val="00A3662E"/>
    <w:rsid w:val="00A373B3"/>
    <w:rsid w:val="00A376F6"/>
    <w:rsid w:val="00A378CD"/>
    <w:rsid w:val="00A37B83"/>
    <w:rsid w:val="00A402E0"/>
    <w:rsid w:val="00A40DAC"/>
    <w:rsid w:val="00A40F75"/>
    <w:rsid w:val="00A415CF"/>
    <w:rsid w:val="00A41805"/>
    <w:rsid w:val="00A43324"/>
    <w:rsid w:val="00A44AE1"/>
    <w:rsid w:val="00A44C22"/>
    <w:rsid w:val="00A4539F"/>
    <w:rsid w:val="00A47A1B"/>
    <w:rsid w:val="00A5095D"/>
    <w:rsid w:val="00A50DB8"/>
    <w:rsid w:val="00A5488A"/>
    <w:rsid w:val="00A54AAC"/>
    <w:rsid w:val="00A55B7B"/>
    <w:rsid w:val="00A563C6"/>
    <w:rsid w:val="00A5771C"/>
    <w:rsid w:val="00A60A9E"/>
    <w:rsid w:val="00A62289"/>
    <w:rsid w:val="00A625B6"/>
    <w:rsid w:val="00A637D5"/>
    <w:rsid w:val="00A63977"/>
    <w:rsid w:val="00A648EA"/>
    <w:rsid w:val="00A64B49"/>
    <w:rsid w:val="00A64F6A"/>
    <w:rsid w:val="00A6547D"/>
    <w:rsid w:val="00A66ACA"/>
    <w:rsid w:val="00A67177"/>
    <w:rsid w:val="00A673C5"/>
    <w:rsid w:val="00A70FDE"/>
    <w:rsid w:val="00A71047"/>
    <w:rsid w:val="00A712C3"/>
    <w:rsid w:val="00A71A60"/>
    <w:rsid w:val="00A731EF"/>
    <w:rsid w:val="00A7394D"/>
    <w:rsid w:val="00A73A7C"/>
    <w:rsid w:val="00A73FBA"/>
    <w:rsid w:val="00A74A05"/>
    <w:rsid w:val="00A75C70"/>
    <w:rsid w:val="00A768E8"/>
    <w:rsid w:val="00A77955"/>
    <w:rsid w:val="00A779D6"/>
    <w:rsid w:val="00A80445"/>
    <w:rsid w:val="00A81276"/>
    <w:rsid w:val="00A81BCE"/>
    <w:rsid w:val="00A81C8F"/>
    <w:rsid w:val="00A820E3"/>
    <w:rsid w:val="00A82DCC"/>
    <w:rsid w:val="00A82E9A"/>
    <w:rsid w:val="00A82F8C"/>
    <w:rsid w:val="00A83E59"/>
    <w:rsid w:val="00A83FAA"/>
    <w:rsid w:val="00A84F10"/>
    <w:rsid w:val="00A85237"/>
    <w:rsid w:val="00A86DF4"/>
    <w:rsid w:val="00A90C1D"/>
    <w:rsid w:val="00A912A8"/>
    <w:rsid w:val="00A914C2"/>
    <w:rsid w:val="00A92123"/>
    <w:rsid w:val="00A93487"/>
    <w:rsid w:val="00A94081"/>
    <w:rsid w:val="00A949AE"/>
    <w:rsid w:val="00A94BFA"/>
    <w:rsid w:val="00A9514B"/>
    <w:rsid w:val="00A955F4"/>
    <w:rsid w:val="00A97730"/>
    <w:rsid w:val="00A97B87"/>
    <w:rsid w:val="00A97D8A"/>
    <w:rsid w:val="00AA02A6"/>
    <w:rsid w:val="00AA1261"/>
    <w:rsid w:val="00AA3A84"/>
    <w:rsid w:val="00AA4ED0"/>
    <w:rsid w:val="00AA65B1"/>
    <w:rsid w:val="00AA6C66"/>
    <w:rsid w:val="00AB0233"/>
    <w:rsid w:val="00AB02A6"/>
    <w:rsid w:val="00AB031D"/>
    <w:rsid w:val="00AB0800"/>
    <w:rsid w:val="00AB0BAE"/>
    <w:rsid w:val="00AB23FD"/>
    <w:rsid w:val="00AB3C06"/>
    <w:rsid w:val="00AB3D3B"/>
    <w:rsid w:val="00AB4AED"/>
    <w:rsid w:val="00AB51C2"/>
    <w:rsid w:val="00AB53D5"/>
    <w:rsid w:val="00AB59A8"/>
    <w:rsid w:val="00AB69ED"/>
    <w:rsid w:val="00AB6F59"/>
    <w:rsid w:val="00AC1655"/>
    <w:rsid w:val="00AC28EA"/>
    <w:rsid w:val="00AC4BD5"/>
    <w:rsid w:val="00AC542F"/>
    <w:rsid w:val="00AC6E91"/>
    <w:rsid w:val="00AC74AA"/>
    <w:rsid w:val="00AD00F7"/>
    <w:rsid w:val="00AD0A3E"/>
    <w:rsid w:val="00AD0E8D"/>
    <w:rsid w:val="00AD10AA"/>
    <w:rsid w:val="00AD1231"/>
    <w:rsid w:val="00AD4192"/>
    <w:rsid w:val="00AD52FD"/>
    <w:rsid w:val="00AD5311"/>
    <w:rsid w:val="00AD60AD"/>
    <w:rsid w:val="00AD62EB"/>
    <w:rsid w:val="00AD6A8E"/>
    <w:rsid w:val="00AD6C57"/>
    <w:rsid w:val="00AD6F03"/>
    <w:rsid w:val="00AD72C8"/>
    <w:rsid w:val="00AE138F"/>
    <w:rsid w:val="00AE18A9"/>
    <w:rsid w:val="00AE1A67"/>
    <w:rsid w:val="00AE1F19"/>
    <w:rsid w:val="00AE3DC0"/>
    <w:rsid w:val="00AE482D"/>
    <w:rsid w:val="00AE4AB4"/>
    <w:rsid w:val="00AE7443"/>
    <w:rsid w:val="00AE75D4"/>
    <w:rsid w:val="00AE7E3B"/>
    <w:rsid w:val="00AF0917"/>
    <w:rsid w:val="00AF120F"/>
    <w:rsid w:val="00AF2101"/>
    <w:rsid w:val="00AF3AC9"/>
    <w:rsid w:val="00AF5478"/>
    <w:rsid w:val="00AF7D48"/>
    <w:rsid w:val="00AF7E03"/>
    <w:rsid w:val="00B007AC"/>
    <w:rsid w:val="00B00BA9"/>
    <w:rsid w:val="00B01655"/>
    <w:rsid w:val="00B04BBB"/>
    <w:rsid w:val="00B055AE"/>
    <w:rsid w:val="00B056CA"/>
    <w:rsid w:val="00B100BF"/>
    <w:rsid w:val="00B10D47"/>
    <w:rsid w:val="00B11A3A"/>
    <w:rsid w:val="00B130F0"/>
    <w:rsid w:val="00B14056"/>
    <w:rsid w:val="00B144A3"/>
    <w:rsid w:val="00B14CAB"/>
    <w:rsid w:val="00B1512C"/>
    <w:rsid w:val="00B1592B"/>
    <w:rsid w:val="00B15AD5"/>
    <w:rsid w:val="00B15CDC"/>
    <w:rsid w:val="00B161A4"/>
    <w:rsid w:val="00B20FF7"/>
    <w:rsid w:val="00B21D81"/>
    <w:rsid w:val="00B222B9"/>
    <w:rsid w:val="00B22AD9"/>
    <w:rsid w:val="00B23375"/>
    <w:rsid w:val="00B23453"/>
    <w:rsid w:val="00B2401A"/>
    <w:rsid w:val="00B2412B"/>
    <w:rsid w:val="00B246AA"/>
    <w:rsid w:val="00B2490A"/>
    <w:rsid w:val="00B24EF5"/>
    <w:rsid w:val="00B251C9"/>
    <w:rsid w:val="00B25287"/>
    <w:rsid w:val="00B2698A"/>
    <w:rsid w:val="00B2717A"/>
    <w:rsid w:val="00B30BED"/>
    <w:rsid w:val="00B30D31"/>
    <w:rsid w:val="00B3133C"/>
    <w:rsid w:val="00B31F18"/>
    <w:rsid w:val="00B31FE7"/>
    <w:rsid w:val="00B32EC3"/>
    <w:rsid w:val="00B333E4"/>
    <w:rsid w:val="00B34087"/>
    <w:rsid w:val="00B36000"/>
    <w:rsid w:val="00B36C22"/>
    <w:rsid w:val="00B42038"/>
    <w:rsid w:val="00B43CE7"/>
    <w:rsid w:val="00B4406E"/>
    <w:rsid w:val="00B44BE0"/>
    <w:rsid w:val="00B457E5"/>
    <w:rsid w:val="00B45E6D"/>
    <w:rsid w:val="00B46779"/>
    <w:rsid w:val="00B474E0"/>
    <w:rsid w:val="00B4757A"/>
    <w:rsid w:val="00B47B7A"/>
    <w:rsid w:val="00B504DF"/>
    <w:rsid w:val="00B51051"/>
    <w:rsid w:val="00B51139"/>
    <w:rsid w:val="00B5126D"/>
    <w:rsid w:val="00B5186B"/>
    <w:rsid w:val="00B5241C"/>
    <w:rsid w:val="00B5681D"/>
    <w:rsid w:val="00B60641"/>
    <w:rsid w:val="00B6065E"/>
    <w:rsid w:val="00B6115A"/>
    <w:rsid w:val="00B61855"/>
    <w:rsid w:val="00B6265F"/>
    <w:rsid w:val="00B62F9D"/>
    <w:rsid w:val="00B6308A"/>
    <w:rsid w:val="00B63442"/>
    <w:rsid w:val="00B64E22"/>
    <w:rsid w:val="00B6503E"/>
    <w:rsid w:val="00B66654"/>
    <w:rsid w:val="00B70069"/>
    <w:rsid w:val="00B7057F"/>
    <w:rsid w:val="00B70768"/>
    <w:rsid w:val="00B717B9"/>
    <w:rsid w:val="00B71AB9"/>
    <w:rsid w:val="00B7228A"/>
    <w:rsid w:val="00B73203"/>
    <w:rsid w:val="00B7368E"/>
    <w:rsid w:val="00B74377"/>
    <w:rsid w:val="00B75040"/>
    <w:rsid w:val="00B75B6A"/>
    <w:rsid w:val="00B80452"/>
    <w:rsid w:val="00B804D7"/>
    <w:rsid w:val="00B80DC8"/>
    <w:rsid w:val="00B80E32"/>
    <w:rsid w:val="00B81047"/>
    <w:rsid w:val="00B8128D"/>
    <w:rsid w:val="00B814CA"/>
    <w:rsid w:val="00B82BC6"/>
    <w:rsid w:val="00B82F39"/>
    <w:rsid w:val="00B84726"/>
    <w:rsid w:val="00B84E66"/>
    <w:rsid w:val="00B85E9F"/>
    <w:rsid w:val="00B86651"/>
    <w:rsid w:val="00B87259"/>
    <w:rsid w:val="00B903FB"/>
    <w:rsid w:val="00B90E26"/>
    <w:rsid w:val="00B90EA5"/>
    <w:rsid w:val="00B91044"/>
    <w:rsid w:val="00B9116B"/>
    <w:rsid w:val="00B911AF"/>
    <w:rsid w:val="00B921FA"/>
    <w:rsid w:val="00B9417F"/>
    <w:rsid w:val="00B95DC8"/>
    <w:rsid w:val="00B95F7F"/>
    <w:rsid w:val="00B964D2"/>
    <w:rsid w:val="00B96894"/>
    <w:rsid w:val="00B97237"/>
    <w:rsid w:val="00BA0187"/>
    <w:rsid w:val="00BA06DC"/>
    <w:rsid w:val="00BA0D49"/>
    <w:rsid w:val="00BA23FB"/>
    <w:rsid w:val="00BA395A"/>
    <w:rsid w:val="00BA3F90"/>
    <w:rsid w:val="00BA3FA7"/>
    <w:rsid w:val="00BA4A3C"/>
    <w:rsid w:val="00BA53A3"/>
    <w:rsid w:val="00BA59B5"/>
    <w:rsid w:val="00BA65E4"/>
    <w:rsid w:val="00BA6884"/>
    <w:rsid w:val="00BA7FB3"/>
    <w:rsid w:val="00BB0220"/>
    <w:rsid w:val="00BB026B"/>
    <w:rsid w:val="00BB053C"/>
    <w:rsid w:val="00BB0577"/>
    <w:rsid w:val="00BB0C06"/>
    <w:rsid w:val="00BB0E94"/>
    <w:rsid w:val="00BB1A6A"/>
    <w:rsid w:val="00BB1D76"/>
    <w:rsid w:val="00BB3840"/>
    <w:rsid w:val="00BB39E1"/>
    <w:rsid w:val="00BB3EA3"/>
    <w:rsid w:val="00BB3F81"/>
    <w:rsid w:val="00BB5195"/>
    <w:rsid w:val="00BB58AF"/>
    <w:rsid w:val="00BB5B44"/>
    <w:rsid w:val="00BB66A2"/>
    <w:rsid w:val="00BB7F89"/>
    <w:rsid w:val="00BC0699"/>
    <w:rsid w:val="00BC2584"/>
    <w:rsid w:val="00BC4732"/>
    <w:rsid w:val="00BC4B0A"/>
    <w:rsid w:val="00BC547F"/>
    <w:rsid w:val="00BC645C"/>
    <w:rsid w:val="00BC7977"/>
    <w:rsid w:val="00BD019E"/>
    <w:rsid w:val="00BD02CD"/>
    <w:rsid w:val="00BD0884"/>
    <w:rsid w:val="00BD2D67"/>
    <w:rsid w:val="00BD2FFB"/>
    <w:rsid w:val="00BD32EE"/>
    <w:rsid w:val="00BD3D6A"/>
    <w:rsid w:val="00BD5F04"/>
    <w:rsid w:val="00BD622D"/>
    <w:rsid w:val="00BD659D"/>
    <w:rsid w:val="00BD65AD"/>
    <w:rsid w:val="00BD7588"/>
    <w:rsid w:val="00BD7F0C"/>
    <w:rsid w:val="00BE02E4"/>
    <w:rsid w:val="00BE044E"/>
    <w:rsid w:val="00BE143C"/>
    <w:rsid w:val="00BE169D"/>
    <w:rsid w:val="00BE1D77"/>
    <w:rsid w:val="00BE24D8"/>
    <w:rsid w:val="00BE2C7A"/>
    <w:rsid w:val="00BE3171"/>
    <w:rsid w:val="00BE3DAF"/>
    <w:rsid w:val="00BE404F"/>
    <w:rsid w:val="00BE4A0D"/>
    <w:rsid w:val="00BE5C48"/>
    <w:rsid w:val="00BE7B6F"/>
    <w:rsid w:val="00BF2744"/>
    <w:rsid w:val="00BF2954"/>
    <w:rsid w:val="00BF2D6D"/>
    <w:rsid w:val="00BF3B88"/>
    <w:rsid w:val="00BF4CA1"/>
    <w:rsid w:val="00BF5A61"/>
    <w:rsid w:val="00BF60D9"/>
    <w:rsid w:val="00C00966"/>
    <w:rsid w:val="00C01472"/>
    <w:rsid w:val="00C0162F"/>
    <w:rsid w:val="00C017C4"/>
    <w:rsid w:val="00C02C5F"/>
    <w:rsid w:val="00C055B8"/>
    <w:rsid w:val="00C06A55"/>
    <w:rsid w:val="00C07D2C"/>
    <w:rsid w:val="00C10D38"/>
    <w:rsid w:val="00C1109C"/>
    <w:rsid w:val="00C11B2B"/>
    <w:rsid w:val="00C1289E"/>
    <w:rsid w:val="00C14229"/>
    <w:rsid w:val="00C15786"/>
    <w:rsid w:val="00C16008"/>
    <w:rsid w:val="00C161E2"/>
    <w:rsid w:val="00C1788F"/>
    <w:rsid w:val="00C20A72"/>
    <w:rsid w:val="00C2194F"/>
    <w:rsid w:val="00C22A5C"/>
    <w:rsid w:val="00C2554D"/>
    <w:rsid w:val="00C263DC"/>
    <w:rsid w:val="00C26588"/>
    <w:rsid w:val="00C26DD2"/>
    <w:rsid w:val="00C275DE"/>
    <w:rsid w:val="00C3005B"/>
    <w:rsid w:val="00C3052D"/>
    <w:rsid w:val="00C305C6"/>
    <w:rsid w:val="00C311A6"/>
    <w:rsid w:val="00C31226"/>
    <w:rsid w:val="00C319B7"/>
    <w:rsid w:val="00C32531"/>
    <w:rsid w:val="00C3274D"/>
    <w:rsid w:val="00C332BA"/>
    <w:rsid w:val="00C3522C"/>
    <w:rsid w:val="00C35338"/>
    <w:rsid w:val="00C3612B"/>
    <w:rsid w:val="00C364AC"/>
    <w:rsid w:val="00C40737"/>
    <w:rsid w:val="00C4178C"/>
    <w:rsid w:val="00C4261B"/>
    <w:rsid w:val="00C43DDF"/>
    <w:rsid w:val="00C441D5"/>
    <w:rsid w:val="00C447E2"/>
    <w:rsid w:val="00C466D3"/>
    <w:rsid w:val="00C47252"/>
    <w:rsid w:val="00C52548"/>
    <w:rsid w:val="00C526CD"/>
    <w:rsid w:val="00C53EB4"/>
    <w:rsid w:val="00C54EB5"/>
    <w:rsid w:val="00C5552C"/>
    <w:rsid w:val="00C55B96"/>
    <w:rsid w:val="00C57840"/>
    <w:rsid w:val="00C57BCC"/>
    <w:rsid w:val="00C609CE"/>
    <w:rsid w:val="00C61B58"/>
    <w:rsid w:val="00C622FC"/>
    <w:rsid w:val="00C6273F"/>
    <w:rsid w:val="00C63345"/>
    <w:rsid w:val="00C653EA"/>
    <w:rsid w:val="00C65594"/>
    <w:rsid w:val="00C659F5"/>
    <w:rsid w:val="00C672B7"/>
    <w:rsid w:val="00C679FC"/>
    <w:rsid w:val="00C712DD"/>
    <w:rsid w:val="00C71D4A"/>
    <w:rsid w:val="00C71F55"/>
    <w:rsid w:val="00C72B7F"/>
    <w:rsid w:val="00C732FF"/>
    <w:rsid w:val="00C74709"/>
    <w:rsid w:val="00C74C6E"/>
    <w:rsid w:val="00C751B2"/>
    <w:rsid w:val="00C7710D"/>
    <w:rsid w:val="00C77129"/>
    <w:rsid w:val="00C77C35"/>
    <w:rsid w:val="00C80178"/>
    <w:rsid w:val="00C815F1"/>
    <w:rsid w:val="00C8240F"/>
    <w:rsid w:val="00C845CF"/>
    <w:rsid w:val="00C849FC"/>
    <w:rsid w:val="00C84EA6"/>
    <w:rsid w:val="00C85B54"/>
    <w:rsid w:val="00C85E95"/>
    <w:rsid w:val="00C860E0"/>
    <w:rsid w:val="00C87049"/>
    <w:rsid w:val="00C87567"/>
    <w:rsid w:val="00C87DEA"/>
    <w:rsid w:val="00C90681"/>
    <w:rsid w:val="00C90C26"/>
    <w:rsid w:val="00C91020"/>
    <w:rsid w:val="00C93028"/>
    <w:rsid w:val="00C9322A"/>
    <w:rsid w:val="00C939DA"/>
    <w:rsid w:val="00C9414E"/>
    <w:rsid w:val="00C9430B"/>
    <w:rsid w:val="00C94985"/>
    <w:rsid w:val="00C94E84"/>
    <w:rsid w:val="00C95925"/>
    <w:rsid w:val="00C967B9"/>
    <w:rsid w:val="00CA1CF7"/>
    <w:rsid w:val="00CA2580"/>
    <w:rsid w:val="00CA545E"/>
    <w:rsid w:val="00CA568B"/>
    <w:rsid w:val="00CA663C"/>
    <w:rsid w:val="00CA6C32"/>
    <w:rsid w:val="00CB0091"/>
    <w:rsid w:val="00CB0F15"/>
    <w:rsid w:val="00CB10EB"/>
    <w:rsid w:val="00CB1822"/>
    <w:rsid w:val="00CB2DCC"/>
    <w:rsid w:val="00CB37E3"/>
    <w:rsid w:val="00CB405A"/>
    <w:rsid w:val="00CB4BAA"/>
    <w:rsid w:val="00CB6C10"/>
    <w:rsid w:val="00CB7925"/>
    <w:rsid w:val="00CB7BC5"/>
    <w:rsid w:val="00CC0AFC"/>
    <w:rsid w:val="00CC4005"/>
    <w:rsid w:val="00CC400B"/>
    <w:rsid w:val="00CC429B"/>
    <w:rsid w:val="00CC43E8"/>
    <w:rsid w:val="00CC60FC"/>
    <w:rsid w:val="00CC6B84"/>
    <w:rsid w:val="00CC6FC0"/>
    <w:rsid w:val="00CD015A"/>
    <w:rsid w:val="00CD24C3"/>
    <w:rsid w:val="00CD6DBF"/>
    <w:rsid w:val="00CD7A21"/>
    <w:rsid w:val="00CE0BC3"/>
    <w:rsid w:val="00CE0D1B"/>
    <w:rsid w:val="00CE26B6"/>
    <w:rsid w:val="00CE2946"/>
    <w:rsid w:val="00CE3942"/>
    <w:rsid w:val="00CE3DAA"/>
    <w:rsid w:val="00CE473F"/>
    <w:rsid w:val="00CE4FF8"/>
    <w:rsid w:val="00CE5F53"/>
    <w:rsid w:val="00CE7762"/>
    <w:rsid w:val="00CE7BE3"/>
    <w:rsid w:val="00CE7BF5"/>
    <w:rsid w:val="00CF1243"/>
    <w:rsid w:val="00CF2DD9"/>
    <w:rsid w:val="00CF36CD"/>
    <w:rsid w:val="00CF39E3"/>
    <w:rsid w:val="00CF5F26"/>
    <w:rsid w:val="00CF65EC"/>
    <w:rsid w:val="00CF6E8B"/>
    <w:rsid w:val="00CF72DE"/>
    <w:rsid w:val="00D01813"/>
    <w:rsid w:val="00D0289D"/>
    <w:rsid w:val="00D02C5A"/>
    <w:rsid w:val="00D03DB9"/>
    <w:rsid w:val="00D04446"/>
    <w:rsid w:val="00D04B76"/>
    <w:rsid w:val="00D051BD"/>
    <w:rsid w:val="00D053AD"/>
    <w:rsid w:val="00D055FD"/>
    <w:rsid w:val="00D0749C"/>
    <w:rsid w:val="00D07CAA"/>
    <w:rsid w:val="00D112E6"/>
    <w:rsid w:val="00D114E1"/>
    <w:rsid w:val="00D118A0"/>
    <w:rsid w:val="00D12596"/>
    <w:rsid w:val="00D131E2"/>
    <w:rsid w:val="00D13D56"/>
    <w:rsid w:val="00D14846"/>
    <w:rsid w:val="00D160B2"/>
    <w:rsid w:val="00D1677F"/>
    <w:rsid w:val="00D16D18"/>
    <w:rsid w:val="00D17D42"/>
    <w:rsid w:val="00D17F50"/>
    <w:rsid w:val="00D2055C"/>
    <w:rsid w:val="00D208B1"/>
    <w:rsid w:val="00D21209"/>
    <w:rsid w:val="00D21580"/>
    <w:rsid w:val="00D22E08"/>
    <w:rsid w:val="00D22F33"/>
    <w:rsid w:val="00D23C19"/>
    <w:rsid w:val="00D243B5"/>
    <w:rsid w:val="00D24565"/>
    <w:rsid w:val="00D24ED7"/>
    <w:rsid w:val="00D257FD"/>
    <w:rsid w:val="00D2764B"/>
    <w:rsid w:val="00D27B78"/>
    <w:rsid w:val="00D30F52"/>
    <w:rsid w:val="00D3123A"/>
    <w:rsid w:val="00D317CB"/>
    <w:rsid w:val="00D31EA8"/>
    <w:rsid w:val="00D33963"/>
    <w:rsid w:val="00D34DEC"/>
    <w:rsid w:val="00D34F5B"/>
    <w:rsid w:val="00D368D8"/>
    <w:rsid w:val="00D37A62"/>
    <w:rsid w:val="00D37D5B"/>
    <w:rsid w:val="00D4057F"/>
    <w:rsid w:val="00D4069D"/>
    <w:rsid w:val="00D407A8"/>
    <w:rsid w:val="00D42CBA"/>
    <w:rsid w:val="00D42CE4"/>
    <w:rsid w:val="00D42E68"/>
    <w:rsid w:val="00D442D3"/>
    <w:rsid w:val="00D44F05"/>
    <w:rsid w:val="00D450B9"/>
    <w:rsid w:val="00D458E7"/>
    <w:rsid w:val="00D45957"/>
    <w:rsid w:val="00D45CC4"/>
    <w:rsid w:val="00D45DAD"/>
    <w:rsid w:val="00D45E85"/>
    <w:rsid w:val="00D50820"/>
    <w:rsid w:val="00D50F8A"/>
    <w:rsid w:val="00D51338"/>
    <w:rsid w:val="00D520A4"/>
    <w:rsid w:val="00D53971"/>
    <w:rsid w:val="00D539B1"/>
    <w:rsid w:val="00D53E4E"/>
    <w:rsid w:val="00D54AA1"/>
    <w:rsid w:val="00D55683"/>
    <w:rsid w:val="00D57082"/>
    <w:rsid w:val="00D571A7"/>
    <w:rsid w:val="00D57672"/>
    <w:rsid w:val="00D602D8"/>
    <w:rsid w:val="00D60CDB"/>
    <w:rsid w:val="00D6103A"/>
    <w:rsid w:val="00D61711"/>
    <w:rsid w:val="00D6274E"/>
    <w:rsid w:val="00D64943"/>
    <w:rsid w:val="00D64A70"/>
    <w:rsid w:val="00D655F1"/>
    <w:rsid w:val="00D6645A"/>
    <w:rsid w:val="00D66853"/>
    <w:rsid w:val="00D70111"/>
    <w:rsid w:val="00D71931"/>
    <w:rsid w:val="00D735BB"/>
    <w:rsid w:val="00D74491"/>
    <w:rsid w:val="00D755E0"/>
    <w:rsid w:val="00D75983"/>
    <w:rsid w:val="00D760BF"/>
    <w:rsid w:val="00D76F1B"/>
    <w:rsid w:val="00D76FD5"/>
    <w:rsid w:val="00D803D5"/>
    <w:rsid w:val="00D81DF2"/>
    <w:rsid w:val="00D8407B"/>
    <w:rsid w:val="00D843B5"/>
    <w:rsid w:val="00D84CA8"/>
    <w:rsid w:val="00D85945"/>
    <w:rsid w:val="00D85B70"/>
    <w:rsid w:val="00D86647"/>
    <w:rsid w:val="00D8781C"/>
    <w:rsid w:val="00D90208"/>
    <w:rsid w:val="00D903C6"/>
    <w:rsid w:val="00D91013"/>
    <w:rsid w:val="00D91854"/>
    <w:rsid w:val="00D91963"/>
    <w:rsid w:val="00D91BE0"/>
    <w:rsid w:val="00D923F3"/>
    <w:rsid w:val="00D92C58"/>
    <w:rsid w:val="00D9313F"/>
    <w:rsid w:val="00D949C9"/>
    <w:rsid w:val="00D94A30"/>
    <w:rsid w:val="00D94E8C"/>
    <w:rsid w:val="00D95DFE"/>
    <w:rsid w:val="00D961C1"/>
    <w:rsid w:val="00D970E9"/>
    <w:rsid w:val="00DA1482"/>
    <w:rsid w:val="00DA1B95"/>
    <w:rsid w:val="00DA1CA6"/>
    <w:rsid w:val="00DA1EB6"/>
    <w:rsid w:val="00DA2BC5"/>
    <w:rsid w:val="00DA2CF2"/>
    <w:rsid w:val="00DA3BB1"/>
    <w:rsid w:val="00DA3D8E"/>
    <w:rsid w:val="00DA49AE"/>
    <w:rsid w:val="00DA5C68"/>
    <w:rsid w:val="00DA6319"/>
    <w:rsid w:val="00DA74DB"/>
    <w:rsid w:val="00DA7831"/>
    <w:rsid w:val="00DB2B30"/>
    <w:rsid w:val="00DB41B8"/>
    <w:rsid w:val="00DB7011"/>
    <w:rsid w:val="00DC0327"/>
    <w:rsid w:val="00DC08AC"/>
    <w:rsid w:val="00DC0FF5"/>
    <w:rsid w:val="00DC1806"/>
    <w:rsid w:val="00DC31EC"/>
    <w:rsid w:val="00DC32C9"/>
    <w:rsid w:val="00DC45EA"/>
    <w:rsid w:val="00DC48E4"/>
    <w:rsid w:val="00DC6669"/>
    <w:rsid w:val="00DD06EC"/>
    <w:rsid w:val="00DD1205"/>
    <w:rsid w:val="00DD14DA"/>
    <w:rsid w:val="00DD25BC"/>
    <w:rsid w:val="00DD27B3"/>
    <w:rsid w:val="00DD4317"/>
    <w:rsid w:val="00DD6FDF"/>
    <w:rsid w:val="00DD7742"/>
    <w:rsid w:val="00DD7876"/>
    <w:rsid w:val="00DE2289"/>
    <w:rsid w:val="00DE287F"/>
    <w:rsid w:val="00DE2D86"/>
    <w:rsid w:val="00DF047D"/>
    <w:rsid w:val="00DF06AB"/>
    <w:rsid w:val="00DF119B"/>
    <w:rsid w:val="00DF1777"/>
    <w:rsid w:val="00DF248D"/>
    <w:rsid w:val="00DF3E3D"/>
    <w:rsid w:val="00DF3ED8"/>
    <w:rsid w:val="00DF417B"/>
    <w:rsid w:val="00DF4954"/>
    <w:rsid w:val="00DF70D9"/>
    <w:rsid w:val="00E00765"/>
    <w:rsid w:val="00E00D3A"/>
    <w:rsid w:val="00E013DE"/>
    <w:rsid w:val="00E02324"/>
    <w:rsid w:val="00E023ED"/>
    <w:rsid w:val="00E03023"/>
    <w:rsid w:val="00E03B7D"/>
    <w:rsid w:val="00E04247"/>
    <w:rsid w:val="00E04989"/>
    <w:rsid w:val="00E049F7"/>
    <w:rsid w:val="00E05908"/>
    <w:rsid w:val="00E06000"/>
    <w:rsid w:val="00E0663A"/>
    <w:rsid w:val="00E06A0B"/>
    <w:rsid w:val="00E0781B"/>
    <w:rsid w:val="00E07BA7"/>
    <w:rsid w:val="00E10A0D"/>
    <w:rsid w:val="00E1129D"/>
    <w:rsid w:val="00E12D02"/>
    <w:rsid w:val="00E13334"/>
    <w:rsid w:val="00E1362F"/>
    <w:rsid w:val="00E13F94"/>
    <w:rsid w:val="00E163E4"/>
    <w:rsid w:val="00E16CFA"/>
    <w:rsid w:val="00E21715"/>
    <w:rsid w:val="00E228C7"/>
    <w:rsid w:val="00E236C8"/>
    <w:rsid w:val="00E2476E"/>
    <w:rsid w:val="00E25D9E"/>
    <w:rsid w:val="00E267F2"/>
    <w:rsid w:val="00E2698E"/>
    <w:rsid w:val="00E31F51"/>
    <w:rsid w:val="00E32A89"/>
    <w:rsid w:val="00E32E44"/>
    <w:rsid w:val="00E338A6"/>
    <w:rsid w:val="00E3434E"/>
    <w:rsid w:val="00E34CF5"/>
    <w:rsid w:val="00E36400"/>
    <w:rsid w:val="00E36AD9"/>
    <w:rsid w:val="00E37163"/>
    <w:rsid w:val="00E41147"/>
    <w:rsid w:val="00E423E8"/>
    <w:rsid w:val="00E42EB1"/>
    <w:rsid w:val="00E4300F"/>
    <w:rsid w:val="00E442E0"/>
    <w:rsid w:val="00E46A4D"/>
    <w:rsid w:val="00E46C7D"/>
    <w:rsid w:val="00E515C0"/>
    <w:rsid w:val="00E52D88"/>
    <w:rsid w:val="00E53A9D"/>
    <w:rsid w:val="00E5620C"/>
    <w:rsid w:val="00E567E3"/>
    <w:rsid w:val="00E57773"/>
    <w:rsid w:val="00E61975"/>
    <w:rsid w:val="00E6239A"/>
    <w:rsid w:val="00E63265"/>
    <w:rsid w:val="00E6501B"/>
    <w:rsid w:val="00E650D6"/>
    <w:rsid w:val="00E669AD"/>
    <w:rsid w:val="00E67468"/>
    <w:rsid w:val="00E70E7A"/>
    <w:rsid w:val="00E7182C"/>
    <w:rsid w:val="00E71DAD"/>
    <w:rsid w:val="00E7271D"/>
    <w:rsid w:val="00E75626"/>
    <w:rsid w:val="00E75AE7"/>
    <w:rsid w:val="00E75CE0"/>
    <w:rsid w:val="00E7706F"/>
    <w:rsid w:val="00E7747D"/>
    <w:rsid w:val="00E80C8B"/>
    <w:rsid w:val="00E825C1"/>
    <w:rsid w:val="00E828EE"/>
    <w:rsid w:val="00E84F8A"/>
    <w:rsid w:val="00E8560D"/>
    <w:rsid w:val="00E85A3C"/>
    <w:rsid w:val="00E86ABE"/>
    <w:rsid w:val="00E87338"/>
    <w:rsid w:val="00E873B2"/>
    <w:rsid w:val="00E9110A"/>
    <w:rsid w:val="00E92BAB"/>
    <w:rsid w:val="00E930E0"/>
    <w:rsid w:val="00E93457"/>
    <w:rsid w:val="00E93624"/>
    <w:rsid w:val="00E9366C"/>
    <w:rsid w:val="00E94A23"/>
    <w:rsid w:val="00E94B4B"/>
    <w:rsid w:val="00E94F4F"/>
    <w:rsid w:val="00E9512C"/>
    <w:rsid w:val="00E976B1"/>
    <w:rsid w:val="00EA09E8"/>
    <w:rsid w:val="00EA0A47"/>
    <w:rsid w:val="00EA1E8A"/>
    <w:rsid w:val="00EA35C2"/>
    <w:rsid w:val="00EA4674"/>
    <w:rsid w:val="00EA4715"/>
    <w:rsid w:val="00EA4CEE"/>
    <w:rsid w:val="00EA4DAF"/>
    <w:rsid w:val="00EA61E0"/>
    <w:rsid w:val="00EA7441"/>
    <w:rsid w:val="00EA7D12"/>
    <w:rsid w:val="00EB087D"/>
    <w:rsid w:val="00EB178E"/>
    <w:rsid w:val="00EB318D"/>
    <w:rsid w:val="00EB4DD8"/>
    <w:rsid w:val="00EB57D5"/>
    <w:rsid w:val="00EB5EE4"/>
    <w:rsid w:val="00EB6445"/>
    <w:rsid w:val="00EB716D"/>
    <w:rsid w:val="00EC04E8"/>
    <w:rsid w:val="00EC0F3A"/>
    <w:rsid w:val="00EC1272"/>
    <w:rsid w:val="00EC5333"/>
    <w:rsid w:val="00EC5B15"/>
    <w:rsid w:val="00EC678C"/>
    <w:rsid w:val="00EC6EE4"/>
    <w:rsid w:val="00EC7A88"/>
    <w:rsid w:val="00ED120B"/>
    <w:rsid w:val="00ED2035"/>
    <w:rsid w:val="00ED2C41"/>
    <w:rsid w:val="00ED38A2"/>
    <w:rsid w:val="00ED465F"/>
    <w:rsid w:val="00ED6E4A"/>
    <w:rsid w:val="00ED7949"/>
    <w:rsid w:val="00EE1628"/>
    <w:rsid w:val="00EE19B9"/>
    <w:rsid w:val="00EE3030"/>
    <w:rsid w:val="00EE38E5"/>
    <w:rsid w:val="00EE4739"/>
    <w:rsid w:val="00EE599C"/>
    <w:rsid w:val="00EE7765"/>
    <w:rsid w:val="00EE7CDD"/>
    <w:rsid w:val="00EF0C71"/>
    <w:rsid w:val="00EF108F"/>
    <w:rsid w:val="00EF2E30"/>
    <w:rsid w:val="00EF3BF9"/>
    <w:rsid w:val="00EF5407"/>
    <w:rsid w:val="00EF552A"/>
    <w:rsid w:val="00EF5742"/>
    <w:rsid w:val="00EF64EA"/>
    <w:rsid w:val="00EF6D1C"/>
    <w:rsid w:val="00EF7CD3"/>
    <w:rsid w:val="00F00E44"/>
    <w:rsid w:val="00F0200F"/>
    <w:rsid w:val="00F043C4"/>
    <w:rsid w:val="00F050D5"/>
    <w:rsid w:val="00F050DE"/>
    <w:rsid w:val="00F073C4"/>
    <w:rsid w:val="00F07B49"/>
    <w:rsid w:val="00F11213"/>
    <w:rsid w:val="00F11B48"/>
    <w:rsid w:val="00F11E0A"/>
    <w:rsid w:val="00F13615"/>
    <w:rsid w:val="00F13733"/>
    <w:rsid w:val="00F13A75"/>
    <w:rsid w:val="00F13EE6"/>
    <w:rsid w:val="00F169F4"/>
    <w:rsid w:val="00F178B3"/>
    <w:rsid w:val="00F2046D"/>
    <w:rsid w:val="00F20B8B"/>
    <w:rsid w:val="00F214B7"/>
    <w:rsid w:val="00F21611"/>
    <w:rsid w:val="00F21E4F"/>
    <w:rsid w:val="00F22350"/>
    <w:rsid w:val="00F2377C"/>
    <w:rsid w:val="00F241C9"/>
    <w:rsid w:val="00F24C79"/>
    <w:rsid w:val="00F24F69"/>
    <w:rsid w:val="00F26F2D"/>
    <w:rsid w:val="00F27D1F"/>
    <w:rsid w:val="00F3146A"/>
    <w:rsid w:val="00F31F6F"/>
    <w:rsid w:val="00F336FA"/>
    <w:rsid w:val="00F33A20"/>
    <w:rsid w:val="00F33AC6"/>
    <w:rsid w:val="00F362C1"/>
    <w:rsid w:val="00F36F32"/>
    <w:rsid w:val="00F37BDB"/>
    <w:rsid w:val="00F37D8D"/>
    <w:rsid w:val="00F37F5A"/>
    <w:rsid w:val="00F37FBA"/>
    <w:rsid w:val="00F40024"/>
    <w:rsid w:val="00F404F1"/>
    <w:rsid w:val="00F40B88"/>
    <w:rsid w:val="00F412D8"/>
    <w:rsid w:val="00F41B1F"/>
    <w:rsid w:val="00F42DD6"/>
    <w:rsid w:val="00F435E3"/>
    <w:rsid w:val="00F4374D"/>
    <w:rsid w:val="00F4404A"/>
    <w:rsid w:val="00F45D1F"/>
    <w:rsid w:val="00F46706"/>
    <w:rsid w:val="00F473B7"/>
    <w:rsid w:val="00F50B76"/>
    <w:rsid w:val="00F5523D"/>
    <w:rsid w:val="00F55A98"/>
    <w:rsid w:val="00F56B2F"/>
    <w:rsid w:val="00F60521"/>
    <w:rsid w:val="00F6131C"/>
    <w:rsid w:val="00F6139C"/>
    <w:rsid w:val="00F619FE"/>
    <w:rsid w:val="00F63148"/>
    <w:rsid w:val="00F631EF"/>
    <w:rsid w:val="00F633E5"/>
    <w:rsid w:val="00F634A1"/>
    <w:rsid w:val="00F656CE"/>
    <w:rsid w:val="00F65BC0"/>
    <w:rsid w:val="00F662B0"/>
    <w:rsid w:val="00F66985"/>
    <w:rsid w:val="00F674D6"/>
    <w:rsid w:val="00F67BCA"/>
    <w:rsid w:val="00F70633"/>
    <w:rsid w:val="00F70AC5"/>
    <w:rsid w:val="00F73111"/>
    <w:rsid w:val="00F734BA"/>
    <w:rsid w:val="00F74684"/>
    <w:rsid w:val="00F75123"/>
    <w:rsid w:val="00F76B52"/>
    <w:rsid w:val="00F77990"/>
    <w:rsid w:val="00F836A6"/>
    <w:rsid w:val="00F84577"/>
    <w:rsid w:val="00F84886"/>
    <w:rsid w:val="00F858C7"/>
    <w:rsid w:val="00F8777E"/>
    <w:rsid w:val="00F90347"/>
    <w:rsid w:val="00F91F78"/>
    <w:rsid w:val="00F93460"/>
    <w:rsid w:val="00F95B70"/>
    <w:rsid w:val="00F95C86"/>
    <w:rsid w:val="00F966A2"/>
    <w:rsid w:val="00FA01E6"/>
    <w:rsid w:val="00FA12B5"/>
    <w:rsid w:val="00FA12BA"/>
    <w:rsid w:val="00FA3B2E"/>
    <w:rsid w:val="00FA5BFC"/>
    <w:rsid w:val="00FA630D"/>
    <w:rsid w:val="00FA7854"/>
    <w:rsid w:val="00FA7BD0"/>
    <w:rsid w:val="00FB0032"/>
    <w:rsid w:val="00FB0392"/>
    <w:rsid w:val="00FB0B90"/>
    <w:rsid w:val="00FB5873"/>
    <w:rsid w:val="00FB7685"/>
    <w:rsid w:val="00FB7D7A"/>
    <w:rsid w:val="00FC00C4"/>
    <w:rsid w:val="00FC0DE2"/>
    <w:rsid w:val="00FC12D3"/>
    <w:rsid w:val="00FC1FF5"/>
    <w:rsid w:val="00FD0284"/>
    <w:rsid w:val="00FD039E"/>
    <w:rsid w:val="00FD05B6"/>
    <w:rsid w:val="00FD0B64"/>
    <w:rsid w:val="00FD1508"/>
    <w:rsid w:val="00FD29A0"/>
    <w:rsid w:val="00FD3E3C"/>
    <w:rsid w:val="00FD5F5E"/>
    <w:rsid w:val="00FD7D75"/>
    <w:rsid w:val="00FE034E"/>
    <w:rsid w:val="00FE25BE"/>
    <w:rsid w:val="00FE2882"/>
    <w:rsid w:val="00FE37A4"/>
    <w:rsid w:val="00FE3E4A"/>
    <w:rsid w:val="00FE51E5"/>
    <w:rsid w:val="00FE619E"/>
    <w:rsid w:val="00FE699A"/>
    <w:rsid w:val="00FE76B4"/>
    <w:rsid w:val="00FE7751"/>
    <w:rsid w:val="00FF1CB0"/>
    <w:rsid w:val="00FF2D66"/>
    <w:rsid w:val="00FF3120"/>
    <w:rsid w:val="00FF3473"/>
    <w:rsid w:val="00FF39B5"/>
    <w:rsid w:val="00FF3AD0"/>
    <w:rsid w:val="00FF3D2C"/>
    <w:rsid w:val="00FF5128"/>
    <w:rsid w:val="00FF6CB2"/>
    <w:rsid w:val="00FF7626"/>
    <w:rsid w:val="00FF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966353"/>
  <w15:docId w15:val="{72231E10-5FF2-4854-A5EF-34F4C3A28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Times New Roman" w:hAnsi="Cambria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63DC"/>
    <w:pPr>
      <w:spacing w:line="360" w:lineRule="auto"/>
      <w:ind w:firstLine="709"/>
      <w:jc w:val="both"/>
    </w:pPr>
    <w:rPr>
      <w:lang w:val="en-US" w:eastAsia="en-US"/>
    </w:rPr>
  </w:style>
  <w:style w:type="paragraph" w:styleId="Nadpis1">
    <w:name w:val="heading 1"/>
    <w:basedOn w:val="Normln"/>
    <w:next w:val="Normln"/>
    <w:link w:val="Nadpis1Char"/>
    <w:qFormat/>
    <w:rsid w:val="00C263DC"/>
    <w:pPr>
      <w:keepNext/>
      <w:pageBreakBefore/>
      <w:numPr>
        <w:numId w:val="9"/>
      </w:num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32"/>
      <w:szCs w:val="28"/>
    </w:rPr>
  </w:style>
  <w:style w:type="paragraph" w:styleId="Nadpis2">
    <w:name w:val="heading 2"/>
    <w:basedOn w:val="Normln"/>
    <w:next w:val="Normln"/>
    <w:link w:val="Nadpis2Char"/>
    <w:qFormat/>
    <w:rsid w:val="00C263DC"/>
    <w:pPr>
      <w:keepNext/>
      <w:numPr>
        <w:ilvl w:val="1"/>
        <w:numId w:val="9"/>
      </w:numPr>
      <w:pBdr>
        <w:bottom w:val="single" w:sz="4" w:space="1" w:color="622423"/>
      </w:pBdr>
      <w:spacing w:before="400"/>
      <w:outlineLvl w:val="1"/>
    </w:pPr>
    <w:rPr>
      <w:caps/>
      <w:color w:val="632423"/>
      <w:spacing w:val="15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067D9D"/>
    <w:pPr>
      <w:keepNext/>
      <w:numPr>
        <w:ilvl w:val="2"/>
        <w:numId w:val="9"/>
      </w:numPr>
      <w:pBdr>
        <w:top w:val="dotted" w:sz="4" w:space="1" w:color="622423"/>
        <w:bottom w:val="dotted" w:sz="4" w:space="1" w:color="622423"/>
      </w:pBdr>
      <w:spacing w:before="300"/>
      <w:outlineLvl w:val="2"/>
    </w:pPr>
    <w:rPr>
      <w:caps/>
      <w:color w:val="63242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6E66B6"/>
    <w:pPr>
      <w:keepNext/>
      <w:pBdr>
        <w:bottom w:val="dotted" w:sz="4" w:space="1" w:color="943634"/>
      </w:pBdr>
      <w:spacing w:before="120" w:after="120"/>
      <w:jc w:val="center"/>
      <w:outlineLvl w:val="3"/>
    </w:pPr>
    <w:rPr>
      <w:caps/>
      <w:color w:val="622423"/>
      <w:spacing w:val="10"/>
      <w:lang w:val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16437B"/>
    <w:pPr>
      <w:keepNext/>
      <w:spacing w:before="160" w:after="120"/>
      <w:jc w:val="center"/>
      <w:outlineLvl w:val="4"/>
    </w:pPr>
    <w:rPr>
      <w:caps/>
      <w:color w:val="622423"/>
      <w:spacing w:val="10"/>
      <w:lang w:val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874903"/>
    <w:pPr>
      <w:spacing w:after="120"/>
      <w:jc w:val="center"/>
      <w:outlineLvl w:val="5"/>
    </w:pPr>
    <w:rPr>
      <w:caps/>
      <w:color w:val="943634"/>
      <w:spacing w:val="10"/>
    </w:rPr>
  </w:style>
  <w:style w:type="paragraph" w:styleId="Nadpis7">
    <w:name w:val="heading 7"/>
    <w:basedOn w:val="Normln"/>
    <w:next w:val="Normln"/>
    <w:link w:val="Nadpis7Char"/>
    <w:uiPriority w:val="99"/>
    <w:qFormat/>
    <w:rsid w:val="00874903"/>
    <w:pPr>
      <w:spacing w:after="120"/>
      <w:jc w:val="center"/>
      <w:outlineLvl w:val="6"/>
    </w:pPr>
    <w:rPr>
      <w:i/>
      <w:iCs/>
      <w:caps/>
      <w:color w:val="943634"/>
      <w:spacing w:val="10"/>
    </w:rPr>
  </w:style>
  <w:style w:type="paragraph" w:styleId="Nadpis8">
    <w:name w:val="heading 8"/>
    <w:basedOn w:val="Normln"/>
    <w:next w:val="Normln"/>
    <w:link w:val="Nadpis8Char"/>
    <w:uiPriority w:val="99"/>
    <w:qFormat/>
    <w:rsid w:val="00874903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874903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C263DC"/>
    <w:rPr>
      <w:caps/>
      <w:color w:val="632423"/>
      <w:spacing w:val="20"/>
      <w:sz w:val="32"/>
      <w:szCs w:val="28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C263DC"/>
    <w:rPr>
      <w:caps/>
      <w:color w:val="632423"/>
      <w:spacing w:val="15"/>
      <w:sz w:val="24"/>
      <w:szCs w:val="24"/>
      <w:lang w:val="en-US" w:eastAsia="en-US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067D9D"/>
    <w:rPr>
      <w:caps/>
      <w:color w:val="632423"/>
      <w:sz w:val="24"/>
      <w:szCs w:val="24"/>
      <w:lang w:val="en-US" w:eastAsia="en-US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6E66B6"/>
    <w:rPr>
      <w:rFonts w:cs="Times New Roman"/>
      <w:caps/>
      <w:color w:val="622423"/>
      <w:spacing w:val="10"/>
      <w:lang w:val="cs-CZ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16437B"/>
    <w:rPr>
      <w:rFonts w:cs="Times New Roman"/>
      <w:caps/>
      <w:color w:val="622423"/>
      <w:spacing w:val="10"/>
      <w:lang w:val="cs-CZ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874903"/>
    <w:rPr>
      <w:rFonts w:cs="Times New Roman"/>
      <w:caps/>
      <w:color w:val="943634"/>
      <w:spacing w:val="10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874903"/>
    <w:rPr>
      <w:rFonts w:cs="Times New Roman"/>
      <w:i/>
      <w:iCs/>
      <w:caps/>
      <w:color w:val="943634"/>
      <w:spacing w:val="10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874903"/>
    <w:rPr>
      <w:rFonts w:cs="Times New Roman"/>
      <w:caps/>
      <w:spacing w:val="1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874903"/>
    <w:rPr>
      <w:rFonts w:cs="Times New Roman"/>
      <w:i/>
      <w:iCs/>
      <w:caps/>
      <w:spacing w:val="10"/>
      <w:sz w:val="20"/>
      <w:szCs w:val="20"/>
    </w:rPr>
  </w:style>
  <w:style w:type="character" w:styleId="slostrnky">
    <w:name w:val="page number"/>
    <w:basedOn w:val="Stand"/>
    <w:uiPriority w:val="99"/>
    <w:rsid w:val="00157779"/>
    <w:rPr>
      <w:rFonts w:cs="Times New Roman"/>
    </w:rPr>
  </w:style>
  <w:style w:type="character" w:customStyle="1" w:styleId="Stand">
    <w:name w:val="Stand"/>
    <w:aliases w:val="písmo odst"/>
    <w:uiPriority w:val="99"/>
    <w:rsid w:val="00157779"/>
  </w:style>
  <w:style w:type="paragraph" w:styleId="slovanseznam">
    <w:name w:val="List Number"/>
    <w:basedOn w:val="Normln"/>
    <w:uiPriority w:val="99"/>
    <w:rsid w:val="00157779"/>
    <w:pPr>
      <w:widowControl w:val="0"/>
      <w:spacing w:after="240"/>
      <w:ind w:left="284" w:hanging="284"/>
    </w:pPr>
    <w:rPr>
      <w:i/>
      <w:sz w:val="28"/>
    </w:rPr>
  </w:style>
  <w:style w:type="paragraph" w:styleId="slovanseznam2">
    <w:name w:val="List Number 2"/>
    <w:basedOn w:val="Normln"/>
    <w:uiPriority w:val="99"/>
    <w:rsid w:val="00157779"/>
    <w:pPr>
      <w:widowControl w:val="0"/>
      <w:ind w:left="284" w:hanging="284"/>
    </w:pPr>
    <w:rPr>
      <w:i/>
      <w:sz w:val="28"/>
    </w:rPr>
  </w:style>
  <w:style w:type="paragraph" w:styleId="Zkladntext">
    <w:name w:val="Body Text"/>
    <w:basedOn w:val="Normln"/>
    <w:link w:val="ZkladntextChar"/>
    <w:uiPriority w:val="99"/>
    <w:rsid w:val="00157779"/>
    <w:pPr>
      <w:widowControl w:val="0"/>
      <w:spacing w:before="120"/>
      <w:ind w:firstLine="454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010FC4"/>
    <w:rPr>
      <w:rFonts w:cs="Times New Roman"/>
      <w:lang w:val="en-US" w:eastAsia="en-US"/>
    </w:rPr>
  </w:style>
  <w:style w:type="paragraph" w:styleId="Zpat">
    <w:name w:val="footer"/>
    <w:basedOn w:val="Normln"/>
    <w:link w:val="ZpatChar"/>
    <w:uiPriority w:val="99"/>
    <w:rsid w:val="00157779"/>
    <w:pPr>
      <w:widowControl w:val="0"/>
      <w:tabs>
        <w:tab w:val="center" w:pos="4703"/>
        <w:tab w:val="right" w:pos="9406"/>
      </w:tabs>
    </w:pPr>
    <w:rPr>
      <w:sz w:val="28"/>
    </w:rPr>
  </w:style>
  <w:style w:type="character" w:customStyle="1" w:styleId="ZpatChar">
    <w:name w:val="Zápatí Char"/>
    <w:basedOn w:val="Standardnpsmoodstavce"/>
    <w:link w:val="Zpat"/>
    <w:uiPriority w:val="99"/>
    <w:locked/>
    <w:rsid w:val="00136F13"/>
    <w:rPr>
      <w:rFonts w:cs="Arial"/>
      <w:sz w:val="24"/>
      <w:szCs w:val="24"/>
    </w:rPr>
  </w:style>
  <w:style w:type="paragraph" w:styleId="Zhlav">
    <w:name w:val="header"/>
    <w:basedOn w:val="Normln"/>
    <w:link w:val="ZhlavChar"/>
    <w:rsid w:val="001577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locked/>
    <w:rsid w:val="001802DE"/>
    <w:rPr>
      <w:rFonts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157779"/>
    <w:pPr>
      <w:spacing w:before="120"/>
      <w:ind w:left="360"/>
    </w:pPr>
    <w:rPr>
      <w:i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010FC4"/>
    <w:rPr>
      <w:rFonts w:cs="Times New Roman"/>
      <w:lang w:val="en-US" w:eastAsia="en-US"/>
    </w:rPr>
  </w:style>
  <w:style w:type="paragraph" w:styleId="Zkladntextodsazen2">
    <w:name w:val="Body Text Indent 2"/>
    <w:basedOn w:val="Normln"/>
    <w:link w:val="Zkladntextodsazen2Char"/>
    <w:uiPriority w:val="99"/>
    <w:rsid w:val="00157779"/>
    <w:pPr>
      <w:spacing w:before="120"/>
    </w:pPr>
    <w:rPr>
      <w:iCs/>
      <w:color w:val="333333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locked/>
    <w:rsid w:val="00010FC4"/>
    <w:rPr>
      <w:rFonts w:cs="Times New Roman"/>
      <w:lang w:val="en-US" w:eastAsia="en-US"/>
    </w:rPr>
  </w:style>
  <w:style w:type="paragraph" w:styleId="Zkladntextodsazen3">
    <w:name w:val="Body Text Indent 3"/>
    <w:basedOn w:val="Normln"/>
    <w:link w:val="Zkladntextodsazen3Char"/>
    <w:uiPriority w:val="99"/>
    <w:rsid w:val="00157779"/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010FC4"/>
    <w:rPr>
      <w:rFonts w:cs="Times New Roman"/>
      <w:sz w:val="16"/>
      <w:szCs w:val="16"/>
      <w:lang w:val="en-US" w:eastAsia="en-US"/>
    </w:rPr>
  </w:style>
  <w:style w:type="paragraph" w:styleId="Zkladntext2">
    <w:name w:val="Body Text 2"/>
    <w:basedOn w:val="Normln"/>
    <w:link w:val="Zkladntext2Char"/>
    <w:uiPriority w:val="99"/>
    <w:rsid w:val="00157779"/>
    <w:pPr>
      <w:spacing w:line="192" w:lineRule="auto"/>
    </w:pPr>
    <w:rPr>
      <w:iCs/>
      <w:color w:val="333333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010FC4"/>
    <w:rPr>
      <w:rFonts w:cs="Times New Roman"/>
      <w:lang w:val="en-US" w:eastAsia="en-US"/>
    </w:rPr>
  </w:style>
  <w:style w:type="character" w:styleId="Hypertextovodkaz">
    <w:name w:val="Hyperlink"/>
    <w:basedOn w:val="Standardnpsmoodstavce"/>
    <w:uiPriority w:val="99"/>
    <w:rsid w:val="00157779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220752"/>
    <w:pPr>
      <w:spacing w:before="360"/>
      <w:ind w:firstLine="0"/>
      <w:jc w:val="left"/>
    </w:pPr>
    <w:rPr>
      <w:b/>
      <w:bCs/>
      <w:caps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rsid w:val="00220752"/>
    <w:pPr>
      <w:spacing w:before="240"/>
      <w:ind w:firstLine="0"/>
      <w:jc w:val="left"/>
    </w:pPr>
    <w:rPr>
      <w:b/>
      <w:bCs/>
      <w:caps/>
      <w:szCs w:val="20"/>
    </w:rPr>
  </w:style>
  <w:style w:type="paragraph" w:styleId="Obsah3">
    <w:name w:val="toc 3"/>
    <w:basedOn w:val="Normln"/>
    <w:next w:val="Normln"/>
    <w:autoRedefine/>
    <w:uiPriority w:val="39"/>
    <w:rsid w:val="00220752"/>
    <w:pPr>
      <w:ind w:left="709" w:firstLine="0"/>
      <w:jc w:val="left"/>
    </w:pPr>
    <w:rPr>
      <w:rFonts w:ascii="Calibri" w:hAnsi="Calibri"/>
      <w:cap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rsid w:val="00157779"/>
    <w:pPr>
      <w:ind w:left="440"/>
      <w:jc w:val="left"/>
    </w:pPr>
    <w:rPr>
      <w:rFonts w:ascii="Calibri" w:hAnsi="Calibr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rsid w:val="00157779"/>
    <w:pPr>
      <w:ind w:left="660"/>
      <w:jc w:val="left"/>
    </w:pPr>
    <w:rPr>
      <w:rFonts w:ascii="Calibri" w:hAnsi="Calibr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rsid w:val="00157779"/>
    <w:pPr>
      <w:ind w:left="880"/>
      <w:jc w:val="left"/>
    </w:pPr>
    <w:rPr>
      <w:rFonts w:ascii="Calibri" w:hAnsi="Calibr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rsid w:val="00157779"/>
    <w:pPr>
      <w:ind w:left="1100"/>
      <w:jc w:val="left"/>
    </w:pPr>
    <w:rPr>
      <w:rFonts w:ascii="Calibri" w:hAnsi="Calibr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rsid w:val="00157779"/>
    <w:pPr>
      <w:ind w:left="1320"/>
      <w:jc w:val="left"/>
    </w:pPr>
    <w:rPr>
      <w:rFonts w:ascii="Calibri" w:hAnsi="Calibr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rsid w:val="00157779"/>
    <w:pPr>
      <w:ind w:left="1540"/>
      <w:jc w:val="left"/>
    </w:pPr>
    <w:rPr>
      <w:rFonts w:ascii="Calibri" w:hAnsi="Calibri"/>
      <w:sz w:val="20"/>
      <w:szCs w:val="20"/>
    </w:rPr>
  </w:style>
  <w:style w:type="paragraph" w:styleId="Normlnweb">
    <w:name w:val="Normal (Web)"/>
    <w:basedOn w:val="Normln"/>
    <w:uiPriority w:val="99"/>
    <w:rsid w:val="007103E3"/>
    <w:pPr>
      <w:spacing w:before="100" w:beforeAutospacing="1" w:after="100" w:afterAutospacing="1"/>
    </w:pPr>
  </w:style>
  <w:style w:type="table" w:styleId="Mkatabulky">
    <w:name w:val="Table Grid"/>
    <w:basedOn w:val="Normlntabulka"/>
    <w:uiPriority w:val="59"/>
    <w:rsid w:val="00764429"/>
    <w:pPr>
      <w:ind w:firstLine="454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874903"/>
    <w:rPr>
      <w:rFonts w:cs="Times New Roman"/>
      <w:b/>
      <w:color w:val="943634"/>
      <w:spacing w:val="5"/>
    </w:rPr>
  </w:style>
  <w:style w:type="paragraph" w:customStyle="1" w:styleId="Citace1">
    <w:name w:val="Citace1"/>
    <w:basedOn w:val="Normln"/>
    <w:next w:val="Normln"/>
    <w:link w:val="QuoteChar"/>
    <w:uiPriority w:val="99"/>
    <w:rsid w:val="00BB5B44"/>
    <w:rPr>
      <w:i/>
      <w:iCs/>
      <w:color w:val="000000"/>
    </w:rPr>
  </w:style>
  <w:style w:type="character" w:customStyle="1" w:styleId="QuoteChar">
    <w:name w:val="Quote Char"/>
    <w:basedOn w:val="Standardnpsmoodstavce"/>
    <w:link w:val="Citace1"/>
    <w:uiPriority w:val="99"/>
    <w:locked/>
    <w:rsid w:val="00BB5B44"/>
    <w:rPr>
      <w:rFonts w:cs="Times New Roman"/>
      <w:i/>
      <w:iCs/>
      <w:color w:val="000000"/>
      <w:sz w:val="24"/>
    </w:rPr>
  </w:style>
  <w:style w:type="character" w:customStyle="1" w:styleId="Zdraznnjemn1">
    <w:name w:val="Zdůraznění – jemné1"/>
    <w:basedOn w:val="Standardnpsmoodstavce"/>
    <w:uiPriority w:val="99"/>
    <w:rsid w:val="00BB5B44"/>
    <w:rPr>
      <w:rFonts w:cs="Times New Roman"/>
      <w:i/>
      <w:iCs/>
      <w:color w:val="808080"/>
    </w:rPr>
  </w:style>
  <w:style w:type="paragraph" w:styleId="Textbubliny">
    <w:name w:val="Balloon Text"/>
    <w:basedOn w:val="Normln"/>
    <w:link w:val="TextbublinyChar"/>
    <w:uiPriority w:val="99"/>
    <w:semiHidden/>
    <w:rsid w:val="00DE22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E2289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uiPriority w:val="99"/>
    <w:rsid w:val="00B90E26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010FC4"/>
    <w:rPr>
      <w:rFonts w:cs="Times New Roman"/>
      <w:sz w:val="16"/>
      <w:szCs w:val="16"/>
      <w:lang w:val="en-US" w:eastAsia="en-US"/>
    </w:rPr>
  </w:style>
  <w:style w:type="paragraph" w:customStyle="1" w:styleId="Styl5">
    <w:name w:val="Styl5"/>
    <w:basedOn w:val="Normln"/>
    <w:autoRedefine/>
    <w:uiPriority w:val="99"/>
    <w:rsid w:val="000502BA"/>
    <w:rPr>
      <w:rFonts w:ascii="Arial" w:hAnsi="Arial"/>
      <w:b/>
      <w:sz w:val="28"/>
      <w:szCs w:val="28"/>
    </w:rPr>
  </w:style>
  <w:style w:type="paragraph" w:customStyle="1" w:styleId="Styl6">
    <w:name w:val="Styl6"/>
    <w:basedOn w:val="Normln"/>
    <w:autoRedefine/>
    <w:uiPriority w:val="99"/>
    <w:rsid w:val="009F6FEB"/>
    <w:pPr>
      <w:spacing w:before="480"/>
      <w:ind w:left="708" w:firstLine="0"/>
      <w:jc w:val="center"/>
    </w:pPr>
    <w:rPr>
      <w:rFonts w:ascii="Arial" w:hAnsi="Arial"/>
      <w:b/>
      <w:bCs/>
      <w:sz w:val="48"/>
      <w:szCs w:val="48"/>
      <w:u w:val="single"/>
      <w:lang w:val="cs-CZ"/>
    </w:rPr>
  </w:style>
  <w:style w:type="paragraph" w:styleId="Prosttext">
    <w:name w:val="Plain Text"/>
    <w:basedOn w:val="Normln"/>
    <w:link w:val="ProsttextChar"/>
    <w:uiPriority w:val="99"/>
    <w:rsid w:val="00B90E26"/>
    <w:rPr>
      <w:rFonts w:ascii="Courier New" w:hAnsi="Courier New"/>
      <w:sz w:val="20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010FC4"/>
    <w:rPr>
      <w:rFonts w:ascii="Courier New" w:hAnsi="Courier New" w:cs="Courier New"/>
      <w:sz w:val="20"/>
      <w:szCs w:val="20"/>
      <w:lang w:val="en-US" w:eastAsia="en-US"/>
    </w:rPr>
  </w:style>
  <w:style w:type="paragraph" w:customStyle="1" w:styleId="Default">
    <w:name w:val="Default"/>
    <w:rsid w:val="009C620C"/>
    <w:pPr>
      <w:autoSpaceDE w:val="0"/>
      <w:autoSpaceDN w:val="0"/>
      <w:adjustRightInd w:val="0"/>
      <w:spacing w:after="200" w:line="252" w:lineRule="auto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styleId="Zdraznn">
    <w:name w:val="Emphasis"/>
    <w:basedOn w:val="Standardnpsmoodstavce"/>
    <w:uiPriority w:val="99"/>
    <w:qFormat/>
    <w:rsid w:val="00874903"/>
    <w:rPr>
      <w:rFonts w:cs="Times New Roman"/>
      <w:caps/>
      <w:spacing w:val="5"/>
      <w:sz w:val="20"/>
    </w:rPr>
  </w:style>
  <w:style w:type="character" w:customStyle="1" w:styleId="bold">
    <w:name w:val="bold"/>
    <w:basedOn w:val="Standardnpsmoodstavce"/>
    <w:uiPriority w:val="99"/>
    <w:rsid w:val="00C94985"/>
    <w:rPr>
      <w:rFonts w:cs="Times New Roman"/>
    </w:rPr>
  </w:style>
  <w:style w:type="paragraph" w:styleId="Textpoznpodarou">
    <w:name w:val="footnote text"/>
    <w:basedOn w:val="Normln"/>
    <w:link w:val="TextpoznpodarouChar"/>
    <w:uiPriority w:val="99"/>
    <w:rsid w:val="00DD787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locked/>
    <w:rsid w:val="00DD7876"/>
    <w:rPr>
      <w:rFonts w:eastAsia="Times New Roman" w:cs="Times New Roman"/>
      <w:lang w:eastAsia="en-US"/>
    </w:rPr>
  </w:style>
  <w:style w:type="character" w:styleId="Znakapoznpodarou">
    <w:name w:val="footnote reference"/>
    <w:basedOn w:val="Standardnpsmoodstavce"/>
    <w:uiPriority w:val="99"/>
    <w:rsid w:val="00DD7876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99"/>
    <w:qFormat/>
    <w:rsid w:val="00874903"/>
    <w:pPr>
      <w:outlineLvl w:val="9"/>
    </w:pPr>
  </w:style>
  <w:style w:type="paragraph" w:styleId="Odstavecseseznamem">
    <w:name w:val="List Paragraph"/>
    <w:basedOn w:val="Normln"/>
    <w:uiPriority w:val="99"/>
    <w:qFormat/>
    <w:rsid w:val="00874903"/>
    <w:pPr>
      <w:ind w:left="720"/>
      <w:contextualSpacing/>
    </w:pPr>
  </w:style>
  <w:style w:type="paragraph" w:styleId="Titulek">
    <w:name w:val="caption"/>
    <w:basedOn w:val="Normln"/>
    <w:next w:val="Normln"/>
    <w:uiPriority w:val="99"/>
    <w:qFormat/>
    <w:rsid w:val="00874903"/>
    <w:rPr>
      <w:caps/>
      <w:spacing w:val="10"/>
      <w:sz w:val="18"/>
      <w:szCs w:val="18"/>
    </w:rPr>
  </w:style>
  <w:style w:type="paragraph" w:styleId="Nzev">
    <w:name w:val="Title"/>
    <w:basedOn w:val="Normln"/>
    <w:next w:val="Normln"/>
    <w:link w:val="NzevChar"/>
    <w:uiPriority w:val="99"/>
    <w:qFormat/>
    <w:rsid w:val="00874903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</w:rPr>
  </w:style>
  <w:style w:type="character" w:customStyle="1" w:styleId="NzevChar">
    <w:name w:val="Název Char"/>
    <w:basedOn w:val="Standardnpsmoodstavce"/>
    <w:link w:val="Nzev"/>
    <w:uiPriority w:val="99"/>
    <w:locked/>
    <w:rsid w:val="00874903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Podnadpis">
    <w:name w:val="Subtitle"/>
    <w:basedOn w:val="Normln"/>
    <w:next w:val="Normln"/>
    <w:link w:val="PodnadpisChar"/>
    <w:uiPriority w:val="99"/>
    <w:qFormat/>
    <w:rsid w:val="00874903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874903"/>
    <w:rPr>
      <w:rFonts w:eastAsia="Times New Roman" w:cs="Times New Roman"/>
      <w:caps/>
      <w:spacing w:val="20"/>
      <w:sz w:val="18"/>
      <w:szCs w:val="18"/>
    </w:rPr>
  </w:style>
  <w:style w:type="paragraph" w:styleId="Bezmezer">
    <w:name w:val="No Spacing"/>
    <w:basedOn w:val="Normln"/>
    <w:link w:val="BezmezerChar"/>
    <w:uiPriority w:val="99"/>
    <w:qFormat/>
    <w:rsid w:val="00874903"/>
    <w:pPr>
      <w:spacing w:line="240" w:lineRule="auto"/>
    </w:pPr>
  </w:style>
  <w:style w:type="character" w:customStyle="1" w:styleId="BezmezerChar">
    <w:name w:val="Bez mezer Char"/>
    <w:basedOn w:val="Standardnpsmoodstavce"/>
    <w:link w:val="Bezmezer"/>
    <w:uiPriority w:val="99"/>
    <w:locked/>
    <w:rsid w:val="00874903"/>
    <w:rPr>
      <w:rFonts w:cs="Times New Roman"/>
    </w:rPr>
  </w:style>
  <w:style w:type="paragraph" w:styleId="Citt">
    <w:name w:val="Quote"/>
    <w:basedOn w:val="Normln"/>
    <w:next w:val="Normln"/>
    <w:link w:val="CittChar"/>
    <w:uiPriority w:val="99"/>
    <w:qFormat/>
    <w:rsid w:val="00874903"/>
    <w:rPr>
      <w:i/>
      <w:iCs/>
    </w:rPr>
  </w:style>
  <w:style w:type="character" w:customStyle="1" w:styleId="CittChar">
    <w:name w:val="Citát Char"/>
    <w:basedOn w:val="Standardnpsmoodstavce"/>
    <w:link w:val="Citt"/>
    <w:uiPriority w:val="99"/>
    <w:locked/>
    <w:rsid w:val="00874903"/>
    <w:rPr>
      <w:rFonts w:eastAsia="Times New Roman" w:cs="Times New Roman"/>
      <w:i/>
      <w:iCs/>
    </w:rPr>
  </w:style>
  <w:style w:type="paragraph" w:styleId="Vrazncitt">
    <w:name w:val="Intense Quote"/>
    <w:basedOn w:val="Normln"/>
    <w:next w:val="Normln"/>
    <w:link w:val="VrazncittChar"/>
    <w:uiPriority w:val="99"/>
    <w:qFormat/>
    <w:rsid w:val="00874903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</w:rPr>
  </w:style>
  <w:style w:type="character" w:customStyle="1" w:styleId="VrazncittChar">
    <w:name w:val="Výrazný citát Char"/>
    <w:basedOn w:val="Standardnpsmoodstavce"/>
    <w:link w:val="Vrazncitt"/>
    <w:uiPriority w:val="99"/>
    <w:locked/>
    <w:rsid w:val="00874903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Zdraznnjemn">
    <w:name w:val="Subtle Emphasis"/>
    <w:basedOn w:val="Standardnpsmoodstavce"/>
    <w:uiPriority w:val="99"/>
    <w:qFormat/>
    <w:rsid w:val="00874903"/>
    <w:rPr>
      <w:rFonts w:cs="Times New Roman"/>
      <w:i/>
    </w:rPr>
  </w:style>
  <w:style w:type="character" w:styleId="Zdraznnintenzivn">
    <w:name w:val="Intense Emphasis"/>
    <w:basedOn w:val="Standardnpsmoodstavce"/>
    <w:uiPriority w:val="99"/>
    <w:qFormat/>
    <w:rsid w:val="00874903"/>
    <w:rPr>
      <w:rFonts w:cs="Times New Roman"/>
      <w:i/>
      <w:caps/>
      <w:spacing w:val="10"/>
      <w:sz w:val="20"/>
    </w:rPr>
  </w:style>
  <w:style w:type="character" w:styleId="Odkazjemn">
    <w:name w:val="Subtle Reference"/>
    <w:basedOn w:val="Standardnpsmoodstavce"/>
    <w:uiPriority w:val="99"/>
    <w:qFormat/>
    <w:rsid w:val="00874903"/>
    <w:rPr>
      <w:rFonts w:ascii="Calibri" w:hAnsi="Calibri" w:cs="Times New Roman"/>
      <w:i/>
      <w:iCs/>
      <w:color w:val="622423"/>
    </w:rPr>
  </w:style>
  <w:style w:type="character" w:styleId="Odkazintenzivn">
    <w:name w:val="Intense Reference"/>
    <w:basedOn w:val="Standardnpsmoodstavce"/>
    <w:uiPriority w:val="99"/>
    <w:qFormat/>
    <w:rsid w:val="00874903"/>
    <w:rPr>
      <w:rFonts w:ascii="Calibri" w:hAnsi="Calibri" w:cs="Times New Roman"/>
      <w:b/>
      <w:i/>
      <w:color w:val="622423"/>
    </w:rPr>
  </w:style>
  <w:style w:type="character" w:styleId="Nzevknihy">
    <w:name w:val="Book Title"/>
    <w:basedOn w:val="Standardnpsmoodstavce"/>
    <w:uiPriority w:val="99"/>
    <w:qFormat/>
    <w:rsid w:val="00874903"/>
    <w:rPr>
      <w:rFonts w:cs="Times New Roman"/>
      <w:caps/>
      <w:color w:val="622423"/>
      <w:spacing w:val="5"/>
      <w:u w:color="622423"/>
    </w:rPr>
  </w:style>
  <w:style w:type="paragraph" w:customStyle="1" w:styleId="StylNadpis2Zarovnatdobloku">
    <w:name w:val="Styl Nadpis 2 + Zarovnat do bloku"/>
    <w:basedOn w:val="Nadpis2"/>
    <w:uiPriority w:val="99"/>
    <w:rsid w:val="00F33AC6"/>
    <w:pPr>
      <w:numPr>
        <w:numId w:val="1"/>
      </w:numPr>
      <w:tabs>
        <w:tab w:val="clear" w:pos="360"/>
      </w:tabs>
      <w:ind w:left="357" w:hanging="357"/>
    </w:pPr>
    <w:rPr>
      <w:szCs w:val="20"/>
    </w:rPr>
  </w:style>
  <w:style w:type="character" w:customStyle="1" w:styleId="apple-converted-space">
    <w:name w:val="apple-converted-space"/>
    <w:basedOn w:val="Standardnpsmoodstavce"/>
    <w:uiPriority w:val="99"/>
    <w:rsid w:val="006A5CED"/>
    <w:rPr>
      <w:rFonts w:cs="Times New Roman"/>
    </w:rPr>
  </w:style>
  <w:style w:type="paragraph" w:styleId="Seznamsodrkami">
    <w:name w:val="List Bullet"/>
    <w:basedOn w:val="Normln"/>
    <w:autoRedefine/>
    <w:uiPriority w:val="99"/>
    <w:rsid w:val="00781EB1"/>
    <w:pPr>
      <w:spacing w:line="240" w:lineRule="auto"/>
      <w:ind w:left="283" w:hanging="283"/>
      <w:jc w:val="left"/>
    </w:pPr>
    <w:rPr>
      <w:rFonts w:ascii="Times New Roman" w:hAnsi="Times New Roman"/>
      <w:sz w:val="24"/>
      <w:szCs w:val="20"/>
      <w:lang w:val="cs-CZ" w:eastAsia="cs-CZ"/>
    </w:rPr>
  </w:style>
  <w:style w:type="character" w:styleId="Zstupntext">
    <w:name w:val="Placeholder Text"/>
    <w:basedOn w:val="Standardnpsmoodstavce"/>
    <w:uiPriority w:val="99"/>
    <w:semiHidden/>
    <w:rsid w:val="00054CA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3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3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9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1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3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53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53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0531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1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3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531302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53130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0531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1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1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1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0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</Pages>
  <Words>8199</Words>
  <Characters>48379</Characters>
  <Application>Microsoft Office Word</Application>
  <DocSecurity>0</DocSecurity>
  <Lines>403</Lines>
  <Paragraphs>112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"P"-atelier s.r.o., Nádražní 249/II., 377 01  Jindřichův Hradec, tel. 0331/361628</vt:lpstr>
    </vt:vector>
  </TitlesOfParts>
  <Company>P-atelier</Company>
  <LinksUpToDate>false</LinksUpToDate>
  <CharactersWithSpaces>56466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"P"-atelier s.r.o., Nádražní 249/II., 377 01  Jindřichův Hradec, tel. 0331/361628</dc:title>
  <dc:creator>uh</dc:creator>
  <cp:lastModifiedBy>Bena Marek</cp:lastModifiedBy>
  <cp:revision>2</cp:revision>
  <cp:lastPrinted>2021-04-09T08:42:00Z</cp:lastPrinted>
  <dcterms:created xsi:type="dcterms:W3CDTF">2023-02-28T16:26:00Z</dcterms:created>
  <dcterms:modified xsi:type="dcterms:W3CDTF">2023-02-28T16:26:00Z</dcterms:modified>
</cp:coreProperties>
</file>